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510"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350"/>
        <w:gridCol w:w="2160"/>
      </w:tblGrid>
      <w:tr w:rsidR="00266897" w:rsidRPr="00890581" w:rsidTr="00230988">
        <w:trPr>
          <w:trHeight w:val="1549"/>
        </w:trPr>
        <w:tc>
          <w:tcPr>
            <w:tcW w:w="8350" w:type="dxa"/>
            <w:tcBorders>
              <w:top w:val="nil"/>
              <w:left w:val="nil"/>
              <w:bottom w:val="nil"/>
              <w:right w:val="single" w:sz="4" w:space="0" w:color="auto"/>
            </w:tcBorders>
            <w:shd w:val="clear" w:color="auto" w:fill="auto"/>
            <w:tcMar>
              <w:top w:w="0" w:type="dxa"/>
              <w:left w:w="0" w:type="dxa"/>
              <w:bottom w:w="0" w:type="dxa"/>
              <w:right w:w="108" w:type="dxa"/>
            </w:tcMar>
          </w:tcPr>
          <w:p w:rsidR="00230988" w:rsidRPr="00763D1B" w:rsidRDefault="00535CA5" w:rsidP="00763D1B">
            <w:pPr>
              <w:ind w:right="1"/>
              <w:jc w:val="center"/>
              <w:rPr>
                <w:rFonts w:ascii="Arial" w:hAnsi="Arial" w:cs="Arial"/>
                <w:b/>
                <w:sz w:val="40"/>
                <w:szCs w:val="44"/>
              </w:rPr>
            </w:pPr>
            <w:r>
              <w:rPr>
                <w:rFonts w:ascii="Arial" w:hAnsi="Arial" w:cs="Arial"/>
                <w:b/>
                <w:noProof/>
                <w:sz w:val="40"/>
                <w:szCs w:val="44"/>
                <w:lang w:eastAsia="en-AU"/>
              </w:rPr>
              <w:drawing>
                <wp:anchor distT="0" distB="0" distL="114300" distR="114300" simplePos="0" relativeHeight="251660800" behindDoc="1" locked="0" layoutInCell="1" allowOverlap="0">
                  <wp:simplePos x="0" y="0"/>
                  <wp:positionH relativeFrom="column">
                    <wp:posOffset>635</wp:posOffset>
                  </wp:positionH>
                  <wp:positionV relativeFrom="paragraph">
                    <wp:posOffset>0</wp:posOffset>
                  </wp:positionV>
                  <wp:extent cx="2007870" cy="647065"/>
                  <wp:effectExtent l="19050" t="0" r="0" b="0"/>
                  <wp:wrapSquare wrapText="bothSides"/>
                  <wp:docPr id="1" name="Picture 12" descr="corp-comms:1A_DEC_logo_stationery:Logos:PNGs:DEC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orp-comms:1A_DEC_logo_stationery:Logos:PNGs:DEC_Black.png"/>
                          <pic:cNvPicPr>
                            <a:picLocks noChangeAspect="1" noChangeArrowheads="1"/>
                          </pic:cNvPicPr>
                        </pic:nvPicPr>
                        <pic:blipFill>
                          <a:blip r:embed="rId8" cstate="print"/>
                          <a:srcRect/>
                          <a:stretch>
                            <a:fillRect/>
                          </a:stretch>
                        </pic:blipFill>
                        <pic:spPr bwMode="auto">
                          <a:xfrm>
                            <a:off x="0" y="0"/>
                            <a:ext cx="2007870" cy="647065"/>
                          </a:xfrm>
                          <a:prstGeom prst="rect">
                            <a:avLst/>
                          </a:prstGeom>
                          <a:noFill/>
                          <a:ln w="9525">
                            <a:noFill/>
                            <a:miter lim="800000"/>
                            <a:headEnd/>
                            <a:tailEnd/>
                          </a:ln>
                        </pic:spPr>
                      </pic:pic>
                    </a:graphicData>
                  </a:graphic>
                </wp:anchor>
              </w:drawing>
            </w:r>
            <w:r w:rsidR="00230988" w:rsidRPr="00230988">
              <w:rPr>
                <w:rFonts w:ascii="Arial" w:hAnsi="Arial" w:cs="Arial"/>
                <w:b/>
                <w:sz w:val="40"/>
                <w:szCs w:val="44"/>
              </w:rPr>
              <w:t xml:space="preserve">2011 VET Teacher Training </w:t>
            </w:r>
            <w:r w:rsidR="005E3EF2">
              <w:rPr>
                <w:rFonts w:ascii="Arial" w:hAnsi="Arial" w:cs="Arial"/>
                <w:b/>
                <w:sz w:val="40"/>
                <w:szCs w:val="44"/>
              </w:rPr>
              <w:t>Entertainment</w:t>
            </w:r>
          </w:p>
          <w:p w:rsidR="00266897" w:rsidRDefault="00230988" w:rsidP="00763D1B">
            <w:pPr>
              <w:ind w:right="-18"/>
              <w:jc w:val="center"/>
              <w:rPr>
                <w:rFonts w:ascii="Arial" w:hAnsi="Arial" w:cs="Arial"/>
                <w:b/>
                <w:sz w:val="40"/>
                <w:szCs w:val="44"/>
              </w:rPr>
            </w:pPr>
            <w:r w:rsidRPr="00763D1B">
              <w:rPr>
                <w:rFonts w:ascii="Arial" w:hAnsi="Arial" w:cs="Arial"/>
                <w:b/>
                <w:sz w:val="40"/>
                <w:szCs w:val="44"/>
              </w:rPr>
              <w:t>Application Form</w:t>
            </w:r>
          </w:p>
          <w:p w:rsidR="00246FF1" w:rsidRPr="00230988" w:rsidRDefault="000E714D" w:rsidP="000E714D">
            <w:pPr>
              <w:ind w:right="-18"/>
            </w:pPr>
            <w:r>
              <w:t xml:space="preserve">             (</w:t>
            </w:r>
            <w:r>
              <w:rPr>
                <w:rFonts w:ascii="Arial Narrow" w:hAnsi="Arial Narrow"/>
                <w:i/>
              </w:rPr>
              <w:t>Please read the “Entertainment Application G</w:t>
            </w:r>
            <w:r w:rsidRPr="000E714D">
              <w:rPr>
                <w:rFonts w:ascii="Arial Narrow" w:hAnsi="Arial Narrow"/>
                <w:i/>
              </w:rPr>
              <w:t>uidelines</w:t>
            </w:r>
            <w:r>
              <w:rPr>
                <w:rFonts w:ascii="Arial Narrow" w:hAnsi="Arial Narrow"/>
                <w:i/>
              </w:rPr>
              <w:t>”</w:t>
            </w:r>
            <w:r w:rsidRPr="000E714D">
              <w:rPr>
                <w:rFonts w:ascii="Arial Narrow" w:hAnsi="Arial Narrow"/>
                <w:i/>
              </w:rPr>
              <w:t xml:space="preserve"> before completing this form</w:t>
            </w:r>
            <w:r>
              <w:t>)</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230988" w:rsidRPr="00890581" w:rsidRDefault="00230988" w:rsidP="00230988">
            <w:pPr>
              <w:ind w:right="1"/>
              <w:jc w:val="center"/>
              <w:rPr>
                <w:rFonts w:ascii="Arial Narrow" w:hAnsi="Arial Narrow" w:cs="Arial"/>
                <w:sz w:val="16"/>
                <w:szCs w:val="16"/>
              </w:rPr>
            </w:pPr>
            <w:r w:rsidRPr="00890581">
              <w:rPr>
                <w:rFonts w:ascii="Arial Narrow" w:hAnsi="Arial Narrow" w:cs="Arial"/>
                <w:sz w:val="16"/>
                <w:szCs w:val="16"/>
              </w:rPr>
              <w:t>Applicant’s photograph</w:t>
            </w:r>
          </w:p>
          <w:p w:rsidR="00266897" w:rsidRPr="00890581" w:rsidRDefault="00230988" w:rsidP="00246FF1">
            <w:pPr>
              <w:ind w:right="1"/>
              <w:jc w:val="both"/>
              <w:rPr>
                <w:rFonts w:ascii="Arial Narrow" w:hAnsi="Arial Narrow" w:cs="Arial"/>
                <w:sz w:val="4"/>
                <w:szCs w:val="4"/>
              </w:rPr>
            </w:pPr>
            <w:r w:rsidRPr="00890581">
              <w:rPr>
                <w:rFonts w:ascii="Arial Narrow" w:hAnsi="Arial Narrow" w:cs="Arial"/>
                <w:sz w:val="16"/>
                <w:szCs w:val="16"/>
              </w:rPr>
              <w:t>Please attach a recent passport size photo which shows a full front view of your head and shoulders. If your photo is larger than indicated, please trim to size. Please sign reverse of photograph before attaching.</w:t>
            </w:r>
          </w:p>
        </w:tc>
      </w:tr>
    </w:tbl>
    <w:p w:rsidR="00512398" w:rsidRPr="004256C0" w:rsidRDefault="00512398" w:rsidP="00327D38">
      <w:pPr>
        <w:rPr>
          <w:rFonts w:ascii="Arial Narrow" w:hAnsi="Arial Narrow" w:cs="Arial"/>
          <w:b/>
          <w:sz w:val="12"/>
          <w:szCs w:val="12"/>
        </w:rPr>
        <w:sectPr w:rsidR="00512398" w:rsidRPr="004256C0" w:rsidSect="006E3528">
          <w:footerReference w:type="default" r:id="rId9"/>
          <w:headerReference w:type="first" r:id="rId10"/>
          <w:footerReference w:type="first" r:id="rId11"/>
          <w:type w:val="nextColumn"/>
          <w:pgSz w:w="11909" w:h="16834"/>
          <w:pgMar w:top="1134" w:right="389" w:bottom="719" w:left="900" w:header="720" w:footer="407" w:gutter="0"/>
          <w:cols w:sep="1" w:space="720"/>
        </w:sectPr>
      </w:pPr>
    </w:p>
    <w:p w:rsidR="003272CC" w:rsidRPr="00B35D2C" w:rsidRDefault="003272CC" w:rsidP="00893AC7">
      <w:pPr>
        <w:tabs>
          <w:tab w:val="left" w:pos="-540"/>
          <w:tab w:val="right" w:pos="2636"/>
        </w:tabs>
        <w:outlineLvl w:val="0"/>
        <w:rPr>
          <w:rFonts w:ascii="Arial Narrow" w:hAnsi="Arial Narrow" w:cs="Arial"/>
          <w:b/>
          <w:sz w:val="10"/>
          <w:szCs w:val="16"/>
        </w:rPr>
      </w:pPr>
    </w:p>
    <w:p w:rsidR="00327D38" w:rsidRPr="004256C0" w:rsidRDefault="00937C86" w:rsidP="003272CC">
      <w:pPr>
        <w:shd w:val="clear" w:color="auto" w:fill="0C0C0C"/>
        <w:tabs>
          <w:tab w:val="left" w:pos="-540"/>
          <w:tab w:val="right" w:pos="2636"/>
        </w:tabs>
        <w:outlineLvl w:val="0"/>
        <w:rPr>
          <w:rFonts w:ascii="Arial Narrow" w:hAnsi="Arial Narrow" w:cs="Arial"/>
          <w:b/>
          <w:sz w:val="20"/>
        </w:rPr>
      </w:pPr>
      <w:r w:rsidRPr="004256C0">
        <w:rPr>
          <w:rFonts w:ascii="Arial Narrow" w:hAnsi="Arial Narrow" w:cs="Arial"/>
          <w:b/>
          <w:sz w:val="20"/>
        </w:rPr>
        <w:t>1.  APPLICANT DETAILS</w:t>
      </w:r>
    </w:p>
    <w:p w:rsidR="00327D38" w:rsidRPr="004256C0" w:rsidRDefault="00327D38" w:rsidP="00327D38">
      <w:pPr>
        <w:tabs>
          <w:tab w:val="right" w:pos="2636"/>
        </w:tabs>
        <w:rPr>
          <w:rFonts w:ascii="Arial Narrow" w:hAnsi="Arial Narrow" w:cs="Arial"/>
          <w:b/>
          <w:sz w:val="4"/>
          <w:szCs w:val="4"/>
        </w:rPr>
      </w:pP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1620"/>
        <w:gridCol w:w="360"/>
        <w:gridCol w:w="540"/>
        <w:gridCol w:w="900"/>
        <w:gridCol w:w="1080"/>
      </w:tblGrid>
      <w:tr w:rsidR="00327D38" w:rsidRPr="004256C0" w:rsidTr="00C200E6">
        <w:trPr>
          <w:cantSplit/>
          <w:trHeight w:val="340"/>
        </w:trPr>
        <w:tc>
          <w:tcPr>
            <w:tcW w:w="2520" w:type="dxa"/>
            <w:gridSpan w:val="3"/>
            <w:tcBorders>
              <w:top w:val="nil"/>
              <w:left w:val="nil"/>
              <w:bottom w:val="nil"/>
              <w:right w:val="single" w:sz="4" w:space="0" w:color="auto"/>
            </w:tcBorders>
            <w:shd w:val="clear" w:color="auto" w:fill="auto"/>
          </w:tcPr>
          <w:p w:rsidR="00327D38" w:rsidRPr="004256C0" w:rsidRDefault="008461B2" w:rsidP="00AB1156">
            <w:pPr>
              <w:tabs>
                <w:tab w:val="left" w:pos="2637"/>
              </w:tabs>
              <w:spacing w:line="280" w:lineRule="atLeast"/>
              <w:jc w:val="right"/>
              <w:rPr>
                <w:rFonts w:ascii="Arial Narrow" w:hAnsi="Arial Narrow" w:cs="Arial"/>
                <w:sz w:val="20"/>
              </w:rPr>
            </w:pPr>
            <w:r>
              <w:rPr>
                <w:rFonts w:ascii="Arial Narrow" w:hAnsi="Arial Narrow" w:cs="Arial"/>
                <w:sz w:val="20"/>
              </w:rPr>
              <w:t>DEC</w:t>
            </w:r>
            <w:r w:rsidR="00327D38" w:rsidRPr="004256C0">
              <w:rPr>
                <w:rFonts w:ascii="Arial Narrow" w:hAnsi="Arial Narrow" w:cs="Arial"/>
                <w:sz w:val="20"/>
              </w:rPr>
              <w:t xml:space="preserve"> ID number</w:t>
            </w:r>
          </w:p>
        </w:tc>
        <w:tc>
          <w:tcPr>
            <w:tcW w:w="2520" w:type="dxa"/>
            <w:gridSpan w:val="3"/>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2637"/>
              </w:tabs>
              <w:spacing w:line="280" w:lineRule="atLeast"/>
              <w:rPr>
                <w:rFonts w:ascii="Arial Narrow" w:hAnsi="Arial Narrow" w:cs="Arial"/>
                <w:sz w:val="20"/>
              </w:rPr>
            </w:pPr>
          </w:p>
        </w:tc>
      </w:tr>
      <w:tr w:rsidR="00327D38" w:rsidRPr="004256C0" w:rsidTr="00F10E32">
        <w:trPr>
          <w:cantSplit/>
        </w:trPr>
        <w:tc>
          <w:tcPr>
            <w:tcW w:w="540" w:type="dxa"/>
            <w:tcBorders>
              <w:top w:val="nil"/>
              <w:left w:val="nil"/>
              <w:bottom w:val="single" w:sz="4" w:space="0" w:color="auto"/>
              <w:right w:val="nil"/>
            </w:tcBorders>
            <w:shd w:val="clear" w:color="auto" w:fill="auto"/>
          </w:tcPr>
          <w:p w:rsidR="00327D38" w:rsidRPr="004256C0" w:rsidRDefault="00327D38" w:rsidP="00AB1156">
            <w:pPr>
              <w:tabs>
                <w:tab w:val="left" w:pos="426"/>
                <w:tab w:val="left" w:pos="2637"/>
              </w:tabs>
              <w:spacing w:before="40"/>
              <w:rPr>
                <w:rFonts w:ascii="Arial Narrow" w:hAnsi="Arial Narrow" w:cs="Arial"/>
                <w:sz w:val="20"/>
              </w:rPr>
            </w:pPr>
            <w:r w:rsidRPr="004256C0">
              <w:rPr>
                <w:rFonts w:ascii="Arial Narrow" w:hAnsi="Arial Narrow" w:cs="Arial"/>
                <w:sz w:val="20"/>
              </w:rPr>
              <w:t>Title</w:t>
            </w:r>
          </w:p>
        </w:tc>
        <w:tc>
          <w:tcPr>
            <w:tcW w:w="1620" w:type="dxa"/>
            <w:tcBorders>
              <w:top w:val="nil"/>
              <w:left w:val="nil"/>
              <w:bottom w:val="single" w:sz="4" w:space="0" w:color="auto"/>
              <w:right w:val="nil"/>
            </w:tcBorders>
            <w:shd w:val="clear" w:color="auto" w:fill="auto"/>
          </w:tcPr>
          <w:p w:rsidR="00327D38" w:rsidRPr="004256C0" w:rsidRDefault="00327D38" w:rsidP="00AB1156">
            <w:pPr>
              <w:tabs>
                <w:tab w:val="left" w:pos="426"/>
                <w:tab w:val="left" w:pos="2637"/>
              </w:tabs>
              <w:spacing w:before="40"/>
              <w:rPr>
                <w:rFonts w:ascii="Arial Narrow" w:hAnsi="Arial Narrow" w:cs="Arial"/>
                <w:sz w:val="20"/>
              </w:rPr>
            </w:pPr>
            <w:r w:rsidRPr="004256C0">
              <w:rPr>
                <w:rFonts w:ascii="Arial Narrow" w:hAnsi="Arial Narrow" w:cs="Arial"/>
                <w:sz w:val="20"/>
              </w:rPr>
              <w:t>First Name</w:t>
            </w:r>
          </w:p>
        </w:tc>
        <w:tc>
          <w:tcPr>
            <w:tcW w:w="2880" w:type="dxa"/>
            <w:gridSpan w:val="4"/>
            <w:tcBorders>
              <w:top w:val="nil"/>
              <w:left w:val="nil"/>
              <w:bottom w:val="single" w:sz="4" w:space="0" w:color="auto"/>
              <w:right w:val="nil"/>
            </w:tcBorders>
            <w:shd w:val="clear" w:color="auto" w:fill="auto"/>
          </w:tcPr>
          <w:p w:rsidR="00327D38" w:rsidRPr="004256C0" w:rsidRDefault="00327D38" w:rsidP="00AB1156">
            <w:pPr>
              <w:tabs>
                <w:tab w:val="left" w:pos="426"/>
                <w:tab w:val="left" w:pos="2637"/>
              </w:tabs>
              <w:spacing w:before="40"/>
              <w:rPr>
                <w:rFonts w:ascii="Arial Narrow" w:hAnsi="Arial Narrow" w:cs="Arial"/>
                <w:sz w:val="20"/>
              </w:rPr>
            </w:pPr>
            <w:r w:rsidRPr="004256C0">
              <w:rPr>
                <w:rFonts w:ascii="Arial Narrow" w:hAnsi="Arial Narrow" w:cs="Arial"/>
                <w:sz w:val="20"/>
              </w:rPr>
              <w:t>Last Name</w:t>
            </w:r>
          </w:p>
        </w:tc>
      </w:tr>
      <w:tr w:rsidR="00327D38" w:rsidRPr="004256C0" w:rsidTr="00F10E32">
        <w:trPr>
          <w:cantSplit/>
          <w:trHeight w:val="340"/>
        </w:trPr>
        <w:tc>
          <w:tcPr>
            <w:tcW w:w="540" w:type="dxa"/>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Cs w:val="24"/>
              </w:rPr>
            </w:pP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Cs w:val="24"/>
              </w:rPr>
            </w:pPr>
          </w:p>
        </w:tc>
        <w:tc>
          <w:tcPr>
            <w:tcW w:w="2880" w:type="dxa"/>
            <w:gridSpan w:val="4"/>
            <w:tcBorders>
              <w:top w:val="single" w:sz="4" w:space="0" w:color="auto"/>
              <w:left w:val="single" w:sz="4" w:space="0" w:color="auto"/>
              <w:bottom w:val="single" w:sz="4" w:space="0" w:color="auto"/>
              <w:right w:val="single" w:sz="4" w:space="0" w:color="auto"/>
            </w:tcBorders>
            <w:shd w:val="clear" w:color="auto" w:fill="auto"/>
          </w:tcPr>
          <w:p w:rsidR="005E13AF" w:rsidRPr="004256C0" w:rsidRDefault="005E13AF" w:rsidP="00AB1156">
            <w:pPr>
              <w:tabs>
                <w:tab w:val="left" w:pos="426"/>
                <w:tab w:val="left" w:pos="2637"/>
              </w:tabs>
              <w:spacing w:line="280" w:lineRule="atLeast"/>
              <w:rPr>
                <w:rFonts w:ascii="Arial Narrow" w:hAnsi="Arial Narrow" w:cs="Arial"/>
                <w:szCs w:val="24"/>
              </w:rPr>
            </w:pPr>
          </w:p>
        </w:tc>
      </w:tr>
      <w:tr w:rsidR="005E13AF" w:rsidRPr="004256C0" w:rsidTr="00F10E32">
        <w:trPr>
          <w:cantSplit/>
        </w:trPr>
        <w:tc>
          <w:tcPr>
            <w:tcW w:w="5040" w:type="dxa"/>
            <w:gridSpan w:val="6"/>
            <w:tcBorders>
              <w:top w:val="nil"/>
              <w:left w:val="nil"/>
              <w:bottom w:val="single" w:sz="4" w:space="0" w:color="auto"/>
              <w:right w:val="nil"/>
            </w:tcBorders>
            <w:shd w:val="clear" w:color="auto" w:fill="auto"/>
          </w:tcPr>
          <w:p w:rsidR="005E13AF" w:rsidRPr="004256C0" w:rsidRDefault="005E13AF" w:rsidP="00AB1156">
            <w:pPr>
              <w:tabs>
                <w:tab w:val="left" w:pos="426"/>
                <w:tab w:val="left" w:pos="2637"/>
              </w:tabs>
              <w:spacing w:before="80"/>
              <w:rPr>
                <w:rFonts w:ascii="Arial Narrow" w:hAnsi="Arial Narrow" w:cs="Arial"/>
                <w:sz w:val="20"/>
              </w:rPr>
            </w:pPr>
            <w:r w:rsidRPr="004256C0">
              <w:rPr>
                <w:rFonts w:ascii="Arial Narrow" w:hAnsi="Arial Narrow" w:cs="Arial"/>
                <w:sz w:val="20"/>
              </w:rPr>
              <w:t>Residential address</w:t>
            </w:r>
          </w:p>
        </w:tc>
      </w:tr>
      <w:tr w:rsidR="00327D38" w:rsidRPr="004256C0" w:rsidTr="00F10E32">
        <w:trPr>
          <w:cantSplit/>
        </w:trPr>
        <w:tc>
          <w:tcPr>
            <w:tcW w:w="5040" w:type="dxa"/>
            <w:gridSpan w:val="6"/>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 w:val="18"/>
                <w:szCs w:val="18"/>
              </w:rPr>
            </w:pPr>
          </w:p>
        </w:tc>
      </w:tr>
      <w:tr w:rsidR="00327D38" w:rsidRPr="004256C0" w:rsidTr="00F10E32">
        <w:trPr>
          <w:cantSplit/>
        </w:trPr>
        <w:tc>
          <w:tcPr>
            <w:tcW w:w="3060" w:type="dxa"/>
            <w:gridSpan w:val="4"/>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 w:val="18"/>
                <w:szCs w:val="18"/>
              </w:rPr>
            </w:pPr>
          </w:p>
        </w:tc>
        <w:tc>
          <w:tcPr>
            <w:tcW w:w="900" w:type="dxa"/>
            <w:tcBorders>
              <w:top w:val="nil"/>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2637"/>
              </w:tabs>
              <w:spacing w:line="280" w:lineRule="atLeast"/>
              <w:rPr>
                <w:rFonts w:ascii="Arial Narrow" w:hAnsi="Arial Narrow" w:cs="Arial"/>
                <w:sz w:val="20"/>
              </w:rPr>
            </w:pPr>
            <w:r w:rsidRPr="004256C0">
              <w:rPr>
                <w:rFonts w:ascii="Arial Narrow" w:hAnsi="Arial Narrow" w:cs="Arial"/>
                <w:sz w:val="20"/>
              </w:rPr>
              <w:t>Postcode</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 w:val="18"/>
                <w:szCs w:val="18"/>
              </w:rPr>
            </w:pPr>
          </w:p>
        </w:tc>
      </w:tr>
      <w:tr w:rsidR="00327D38" w:rsidRPr="004256C0" w:rsidTr="00F10E32">
        <w:trPr>
          <w:cantSplit/>
        </w:trPr>
        <w:tc>
          <w:tcPr>
            <w:tcW w:w="2520" w:type="dxa"/>
            <w:gridSpan w:val="3"/>
            <w:tcBorders>
              <w:top w:val="single" w:sz="4" w:space="0" w:color="auto"/>
              <w:left w:val="nil"/>
              <w:bottom w:val="single" w:sz="4" w:space="0" w:color="auto"/>
              <w:right w:val="nil"/>
            </w:tcBorders>
            <w:shd w:val="clear" w:color="auto" w:fill="auto"/>
          </w:tcPr>
          <w:p w:rsidR="00327D38" w:rsidRPr="004256C0" w:rsidRDefault="00327D38" w:rsidP="00AB1156">
            <w:pPr>
              <w:tabs>
                <w:tab w:val="left" w:pos="426"/>
                <w:tab w:val="left" w:pos="2637"/>
              </w:tabs>
              <w:spacing w:before="80"/>
              <w:rPr>
                <w:rFonts w:ascii="Arial Narrow" w:hAnsi="Arial Narrow" w:cs="Arial"/>
                <w:sz w:val="20"/>
              </w:rPr>
            </w:pPr>
            <w:r w:rsidRPr="004256C0">
              <w:rPr>
                <w:rFonts w:ascii="Arial Narrow" w:hAnsi="Arial Narrow" w:cs="Arial"/>
                <w:sz w:val="20"/>
              </w:rPr>
              <w:t>Home phone</w:t>
            </w:r>
          </w:p>
        </w:tc>
        <w:tc>
          <w:tcPr>
            <w:tcW w:w="2520" w:type="dxa"/>
            <w:gridSpan w:val="3"/>
            <w:tcBorders>
              <w:top w:val="single" w:sz="4" w:space="0" w:color="auto"/>
              <w:left w:val="nil"/>
              <w:bottom w:val="single" w:sz="4" w:space="0" w:color="auto"/>
              <w:right w:val="nil"/>
            </w:tcBorders>
            <w:shd w:val="clear" w:color="auto" w:fill="auto"/>
          </w:tcPr>
          <w:p w:rsidR="00327D38" w:rsidRPr="004256C0" w:rsidRDefault="00951AAD" w:rsidP="00AB1156">
            <w:pPr>
              <w:tabs>
                <w:tab w:val="left" w:pos="426"/>
                <w:tab w:val="left" w:pos="2637"/>
              </w:tabs>
              <w:spacing w:before="80"/>
              <w:rPr>
                <w:rFonts w:ascii="Arial Narrow" w:hAnsi="Arial Narrow" w:cs="Arial"/>
                <w:sz w:val="20"/>
              </w:rPr>
            </w:pPr>
            <w:r w:rsidRPr="004256C0">
              <w:rPr>
                <w:rFonts w:ascii="Arial Narrow" w:hAnsi="Arial Narrow" w:cs="Arial"/>
                <w:sz w:val="20"/>
              </w:rPr>
              <w:t>Mobile phone</w:t>
            </w:r>
          </w:p>
        </w:tc>
      </w:tr>
      <w:tr w:rsidR="00327D38" w:rsidRPr="004256C0" w:rsidTr="00F10E32">
        <w:trPr>
          <w:cantSplit/>
        </w:trPr>
        <w:tc>
          <w:tcPr>
            <w:tcW w:w="2520" w:type="dxa"/>
            <w:gridSpan w:val="3"/>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 w:val="20"/>
              </w:rPr>
            </w:pPr>
          </w:p>
        </w:tc>
        <w:tc>
          <w:tcPr>
            <w:tcW w:w="2520" w:type="dxa"/>
            <w:gridSpan w:val="3"/>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 w:val="20"/>
              </w:rPr>
            </w:pPr>
          </w:p>
        </w:tc>
      </w:tr>
      <w:tr w:rsidR="005E13AF" w:rsidRPr="004256C0" w:rsidTr="00F10E32">
        <w:trPr>
          <w:cantSplit/>
        </w:trPr>
        <w:tc>
          <w:tcPr>
            <w:tcW w:w="5040" w:type="dxa"/>
            <w:gridSpan w:val="6"/>
            <w:tcBorders>
              <w:top w:val="single" w:sz="4" w:space="0" w:color="auto"/>
              <w:left w:val="nil"/>
              <w:bottom w:val="nil"/>
              <w:right w:val="nil"/>
            </w:tcBorders>
            <w:shd w:val="clear" w:color="auto" w:fill="auto"/>
          </w:tcPr>
          <w:p w:rsidR="005E13AF" w:rsidRPr="004256C0" w:rsidRDefault="005E13AF" w:rsidP="00AB1156">
            <w:pPr>
              <w:tabs>
                <w:tab w:val="left" w:pos="426"/>
                <w:tab w:val="left" w:pos="2637"/>
              </w:tabs>
              <w:spacing w:before="80"/>
              <w:rPr>
                <w:rFonts w:ascii="Arial Narrow" w:hAnsi="Arial Narrow" w:cs="Arial"/>
                <w:sz w:val="4"/>
                <w:szCs w:val="4"/>
              </w:rPr>
            </w:pPr>
          </w:p>
        </w:tc>
      </w:tr>
      <w:tr w:rsidR="005E13AF" w:rsidRPr="004256C0" w:rsidTr="00F10E32">
        <w:trPr>
          <w:cantSplit/>
        </w:trPr>
        <w:tc>
          <w:tcPr>
            <w:tcW w:w="5040" w:type="dxa"/>
            <w:gridSpan w:val="6"/>
            <w:tcBorders>
              <w:top w:val="nil"/>
              <w:left w:val="nil"/>
              <w:bottom w:val="single" w:sz="4" w:space="0" w:color="auto"/>
              <w:right w:val="nil"/>
            </w:tcBorders>
            <w:shd w:val="clear" w:color="auto" w:fill="auto"/>
          </w:tcPr>
          <w:p w:rsidR="005E13AF" w:rsidRPr="004256C0" w:rsidRDefault="005E13AF" w:rsidP="00AB1156">
            <w:pPr>
              <w:tabs>
                <w:tab w:val="left" w:pos="426"/>
                <w:tab w:val="left" w:pos="2637"/>
              </w:tabs>
              <w:spacing w:before="80"/>
              <w:rPr>
                <w:rFonts w:ascii="Arial Narrow" w:hAnsi="Arial Narrow" w:cs="Arial"/>
                <w:sz w:val="20"/>
              </w:rPr>
            </w:pPr>
            <w:r w:rsidRPr="004256C0">
              <w:rPr>
                <w:rFonts w:ascii="Arial Narrow" w:hAnsi="Arial Narrow" w:cs="Arial"/>
                <w:sz w:val="20"/>
              </w:rPr>
              <w:t>Email</w:t>
            </w:r>
            <w:r w:rsidR="003178F2" w:rsidRPr="004256C0">
              <w:rPr>
                <w:rFonts w:ascii="Arial Narrow" w:hAnsi="Arial Narrow" w:cs="Arial"/>
                <w:sz w:val="20"/>
              </w:rPr>
              <w:t xml:space="preserve"> </w:t>
            </w:r>
            <w:r w:rsidR="00CA6FF1">
              <w:rPr>
                <w:rFonts w:ascii="Arial Narrow" w:hAnsi="Arial Narrow" w:cs="Arial"/>
                <w:sz w:val="20"/>
              </w:rPr>
              <w:t xml:space="preserve">      </w:t>
            </w:r>
            <w:r w:rsidR="003178F2" w:rsidRPr="00CA6FF1">
              <w:rPr>
                <w:rFonts w:ascii="Arial Narrow" w:hAnsi="Arial Narrow" w:cs="Arial"/>
                <w:i/>
                <w:sz w:val="20"/>
              </w:rPr>
              <w:t xml:space="preserve">(your </w:t>
            </w:r>
            <w:r w:rsidR="003178F2" w:rsidRPr="00CA6FF1">
              <w:rPr>
                <w:rFonts w:ascii="Arial Narrow" w:hAnsi="Arial Narrow" w:cs="Arial"/>
                <w:b/>
                <w:i/>
                <w:sz w:val="20"/>
              </w:rPr>
              <w:t>@</w:t>
            </w:r>
            <w:proofErr w:type="spellStart"/>
            <w:r w:rsidR="003178F2" w:rsidRPr="00CA6FF1">
              <w:rPr>
                <w:rFonts w:ascii="Arial Narrow" w:hAnsi="Arial Narrow" w:cs="Arial"/>
                <w:b/>
                <w:i/>
                <w:sz w:val="20"/>
              </w:rPr>
              <w:t>det.nsw.edu.au</w:t>
            </w:r>
            <w:proofErr w:type="spellEnd"/>
            <w:r w:rsidR="003178F2" w:rsidRPr="00CA6FF1">
              <w:rPr>
                <w:rFonts w:ascii="Arial Narrow" w:hAnsi="Arial Narrow" w:cs="Arial"/>
                <w:i/>
                <w:sz w:val="20"/>
              </w:rPr>
              <w:t xml:space="preserve"> email is preferred</w:t>
            </w:r>
            <w:r w:rsidR="009A09E8" w:rsidRPr="00CA6FF1">
              <w:rPr>
                <w:rFonts w:ascii="Arial Narrow" w:hAnsi="Arial Narrow" w:cs="Arial"/>
                <w:i/>
                <w:sz w:val="20"/>
              </w:rPr>
              <w:t>)</w:t>
            </w:r>
            <w:r w:rsidR="009A09E8" w:rsidRPr="004256C0">
              <w:rPr>
                <w:rFonts w:ascii="Arial Narrow" w:hAnsi="Arial Narrow" w:cs="Arial"/>
                <w:i/>
                <w:sz w:val="16"/>
                <w:szCs w:val="16"/>
              </w:rPr>
              <w:t xml:space="preserve">   </w:t>
            </w:r>
            <w:r w:rsidR="009A09E8" w:rsidRPr="00CA6FF1">
              <w:rPr>
                <w:rFonts w:ascii="Arial Narrow" w:hAnsi="Arial Narrow" w:cs="Arial"/>
                <w:sz w:val="20"/>
              </w:rPr>
              <w:t xml:space="preserve"> </w:t>
            </w:r>
          </w:p>
        </w:tc>
      </w:tr>
      <w:tr w:rsidR="00327D38" w:rsidRPr="004256C0" w:rsidTr="00F10E32">
        <w:trPr>
          <w:cantSplit/>
        </w:trPr>
        <w:tc>
          <w:tcPr>
            <w:tcW w:w="5040" w:type="dxa"/>
            <w:gridSpan w:val="6"/>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 w:val="20"/>
              </w:rPr>
            </w:pPr>
          </w:p>
        </w:tc>
      </w:tr>
    </w:tbl>
    <w:p w:rsidR="00327D38" w:rsidRDefault="00893AC7" w:rsidP="00384459">
      <w:pPr>
        <w:tabs>
          <w:tab w:val="left" w:pos="426"/>
          <w:tab w:val="right" w:pos="2636"/>
        </w:tabs>
        <w:jc w:val="center"/>
        <w:rPr>
          <w:rFonts w:ascii="Arial Narrow" w:hAnsi="Arial Narrow" w:cs="Arial"/>
          <w:i/>
          <w:sz w:val="16"/>
          <w:szCs w:val="16"/>
        </w:rPr>
      </w:pPr>
      <w:r w:rsidRPr="004256C0">
        <w:rPr>
          <w:rFonts w:ascii="Arial Narrow" w:hAnsi="Arial Narrow" w:cs="Arial"/>
          <w:i/>
          <w:sz w:val="16"/>
          <w:szCs w:val="16"/>
        </w:rPr>
        <w:t>Note: Training</w:t>
      </w:r>
      <w:r w:rsidR="00E93603" w:rsidRPr="004256C0">
        <w:rPr>
          <w:rFonts w:ascii="Arial Narrow" w:hAnsi="Arial Narrow" w:cs="Arial"/>
          <w:i/>
          <w:sz w:val="16"/>
          <w:szCs w:val="16"/>
        </w:rPr>
        <w:t xml:space="preserve"> </w:t>
      </w:r>
      <w:r w:rsidRPr="004256C0">
        <w:rPr>
          <w:rFonts w:ascii="Arial Narrow" w:hAnsi="Arial Narrow" w:cs="Arial"/>
          <w:i/>
          <w:sz w:val="16"/>
          <w:szCs w:val="16"/>
        </w:rPr>
        <w:t xml:space="preserve">and event </w:t>
      </w:r>
      <w:r w:rsidR="00302A3B" w:rsidRPr="004256C0">
        <w:rPr>
          <w:rFonts w:ascii="Arial Narrow" w:hAnsi="Arial Narrow" w:cs="Arial"/>
          <w:i/>
          <w:sz w:val="16"/>
          <w:szCs w:val="16"/>
        </w:rPr>
        <w:t>information is</w:t>
      </w:r>
      <w:r w:rsidRPr="004256C0">
        <w:rPr>
          <w:rFonts w:ascii="Arial Narrow" w:hAnsi="Arial Narrow" w:cs="Arial"/>
          <w:i/>
          <w:sz w:val="16"/>
          <w:szCs w:val="16"/>
        </w:rPr>
        <w:t xml:space="preserve"> emaile</w:t>
      </w:r>
      <w:r w:rsidR="00E93603" w:rsidRPr="004256C0">
        <w:rPr>
          <w:rFonts w:ascii="Arial Narrow" w:hAnsi="Arial Narrow" w:cs="Arial"/>
          <w:i/>
          <w:sz w:val="16"/>
          <w:szCs w:val="16"/>
        </w:rPr>
        <w:t>d</w:t>
      </w:r>
      <w:r w:rsidR="00302A3B" w:rsidRPr="004256C0">
        <w:rPr>
          <w:rFonts w:ascii="Arial Narrow" w:hAnsi="Arial Narrow" w:cs="Arial"/>
          <w:i/>
          <w:sz w:val="16"/>
          <w:szCs w:val="16"/>
        </w:rPr>
        <w:t xml:space="preserve"> directly</w:t>
      </w:r>
      <w:r w:rsidR="00834B14" w:rsidRPr="004256C0">
        <w:rPr>
          <w:rFonts w:ascii="Arial Narrow" w:hAnsi="Arial Narrow" w:cs="Arial"/>
          <w:i/>
          <w:sz w:val="16"/>
          <w:szCs w:val="16"/>
        </w:rPr>
        <w:t xml:space="preserve"> to the teacher</w:t>
      </w:r>
      <w:r w:rsidRPr="004256C0">
        <w:rPr>
          <w:rFonts w:ascii="Arial Narrow" w:hAnsi="Arial Narrow" w:cs="Arial"/>
          <w:i/>
          <w:sz w:val="16"/>
          <w:szCs w:val="16"/>
        </w:rPr>
        <w:t>.</w:t>
      </w:r>
    </w:p>
    <w:p w:rsidR="00230988" w:rsidRDefault="00230988" w:rsidP="00384459">
      <w:pPr>
        <w:tabs>
          <w:tab w:val="left" w:pos="426"/>
          <w:tab w:val="right" w:pos="2636"/>
        </w:tabs>
        <w:jc w:val="center"/>
        <w:rPr>
          <w:rFonts w:ascii="Arial Narrow" w:hAnsi="Arial Narrow" w:cs="Arial"/>
          <w:i/>
          <w:sz w:val="16"/>
          <w:szCs w:val="16"/>
        </w:rPr>
      </w:pPr>
    </w:p>
    <w:p w:rsidR="00230988" w:rsidRPr="004256C0" w:rsidRDefault="00230988" w:rsidP="00384459">
      <w:pPr>
        <w:tabs>
          <w:tab w:val="left" w:pos="426"/>
          <w:tab w:val="right" w:pos="2636"/>
        </w:tabs>
        <w:jc w:val="center"/>
        <w:rPr>
          <w:rFonts w:ascii="Arial Narrow" w:hAnsi="Arial Narrow" w:cs="Arial"/>
          <w:i/>
          <w:sz w:val="16"/>
          <w:szCs w:val="16"/>
        </w:rPr>
      </w:pPr>
    </w:p>
    <w:p w:rsidR="00327D38" w:rsidRPr="004256C0" w:rsidRDefault="00937C86" w:rsidP="003272CC">
      <w:pPr>
        <w:shd w:val="clear" w:color="auto" w:fill="0C0C0C"/>
        <w:tabs>
          <w:tab w:val="left" w:pos="426"/>
          <w:tab w:val="right" w:pos="2636"/>
        </w:tabs>
        <w:outlineLvl w:val="0"/>
        <w:rPr>
          <w:rFonts w:ascii="Arial Narrow" w:hAnsi="Arial Narrow" w:cs="Arial"/>
          <w:b/>
          <w:sz w:val="20"/>
        </w:rPr>
      </w:pPr>
      <w:r w:rsidRPr="004256C0">
        <w:rPr>
          <w:rFonts w:ascii="Arial Narrow" w:hAnsi="Arial Narrow" w:cs="Arial"/>
          <w:b/>
          <w:sz w:val="20"/>
        </w:rPr>
        <w:t>2.  CURRENT POSITION</w:t>
      </w:r>
    </w:p>
    <w:p w:rsidR="00C7085B" w:rsidRPr="00C7085B" w:rsidRDefault="00C7085B" w:rsidP="00937C86">
      <w:pPr>
        <w:tabs>
          <w:tab w:val="left" w:pos="426"/>
          <w:tab w:val="right" w:pos="2636"/>
        </w:tabs>
        <w:ind w:right="-180"/>
        <w:rPr>
          <w:rFonts w:ascii="Arial Narrow" w:hAnsi="Arial Narrow" w:cs="Arial"/>
          <w:sz w:val="4"/>
          <w:szCs w:val="4"/>
        </w:rPr>
      </w:pPr>
    </w:p>
    <w:p w:rsidR="00327D38" w:rsidRDefault="0044790C" w:rsidP="00937C86">
      <w:pPr>
        <w:tabs>
          <w:tab w:val="left" w:pos="426"/>
          <w:tab w:val="right" w:pos="2636"/>
        </w:tabs>
        <w:ind w:right="-180"/>
        <w:rPr>
          <w:rFonts w:ascii="Arial Narrow" w:hAnsi="Arial Narrow" w:cs="Arial"/>
          <w:sz w:val="20"/>
        </w:rPr>
      </w:pPr>
      <w:r w:rsidRPr="004256C0">
        <w:rPr>
          <w:rFonts w:ascii="Arial Narrow" w:hAnsi="Arial Narrow" w:cs="Arial"/>
          <w:sz w:val="20"/>
        </w:rPr>
        <w:t>Employment s</w:t>
      </w:r>
      <w:r w:rsidR="00327D38" w:rsidRPr="004256C0">
        <w:rPr>
          <w:rFonts w:ascii="Arial Narrow" w:hAnsi="Arial Narrow" w:cs="Arial"/>
          <w:sz w:val="20"/>
        </w:rPr>
        <w:t xml:space="preserve">tatus </w:t>
      </w:r>
      <w:r w:rsidR="0000413F" w:rsidRPr="004256C0">
        <w:rPr>
          <w:rFonts w:ascii="Arial Narrow" w:hAnsi="Arial Narrow" w:cs="Arial"/>
          <w:sz w:val="20"/>
        </w:rPr>
        <w:t>in</w:t>
      </w:r>
      <w:r w:rsidR="00327D38" w:rsidRPr="004256C0">
        <w:rPr>
          <w:rFonts w:ascii="Arial Narrow" w:hAnsi="Arial Narrow" w:cs="Arial"/>
          <w:sz w:val="20"/>
        </w:rPr>
        <w:t xml:space="preserve"> the NSW Department of Education </w:t>
      </w:r>
      <w:r w:rsidR="00937C86">
        <w:rPr>
          <w:rFonts w:ascii="Arial Narrow" w:hAnsi="Arial Narrow" w:cs="Arial"/>
          <w:sz w:val="20"/>
        </w:rPr>
        <w:t xml:space="preserve">and </w:t>
      </w:r>
      <w:r w:rsidR="00B46ADA">
        <w:rPr>
          <w:rFonts w:ascii="Arial Narrow" w:hAnsi="Arial Narrow" w:cs="Arial"/>
          <w:sz w:val="20"/>
        </w:rPr>
        <w:t>Communities</w:t>
      </w:r>
    </w:p>
    <w:p w:rsidR="006C1478" w:rsidRPr="006C1478" w:rsidRDefault="006C1478" w:rsidP="00937C86">
      <w:pPr>
        <w:tabs>
          <w:tab w:val="left" w:pos="426"/>
          <w:tab w:val="right" w:pos="2636"/>
        </w:tabs>
        <w:ind w:right="-180"/>
        <w:rPr>
          <w:rFonts w:ascii="Arial Narrow" w:hAnsi="Arial Narrow" w:cs="Arial"/>
          <w:sz w:val="4"/>
          <w:szCs w:val="4"/>
        </w:rPr>
      </w:pP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2352"/>
        <w:gridCol w:w="288"/>
        <w:gridCol w:w="2112"/>
      </w:tblGrid>
      <w:tr w:rsidR="00302A3B" w:rsidRPr="004256C0" w:rsidTr="00A74AA9">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302A3B" w:rsidRPr="004256C0" w:rsidRDefault="00302A3B" w:rsidP="00A74AA9">
            <w:pPr>
              <w:ind w:left="142" w:hanging="142"/>
              <w:rPr>
                <w:rFonts w:ascii="Arial Narrow" w:hAnsi="Arial Narrow" w:cs="Arial"/>
                <w:sz w:val="20"/>
              </w:rPr>
            </w:pPr>
          </w:p>
        </w:tc>
        <w:tc>
          <w:tcPr>
            <w:tcW w:w="2352" w:type="dxa"/>
            <w:tcBorders>
              <w:top w:val="nil"/>
              <w:left w:val="nil"/>
              <w:bottom w:val="nil"/>
              <w:right w:val="single" w:sz="4" w:space="0" w:color="auto"/>
            </w:tcBorders>
            <w:shd w:val="clear" w:color="auto" w:fill="auto"/>
          </w:tcPr>
          <w:p w:rsidR="00302A3B" w:rsidRPr="004256C0" w:rsidRDefault="00302A3B" w:rsidP="00A74AA9">
            <w:pPr>
              <w:tabs>
                <w:tab w:val="left" w:pos="426"/>
                <w:tab w:val="right" w:pos="2636"/>
              </w:tabs>
              <w:rPr>
                <w:rFonts w:ascii="Arial Narrow" w:hAnsi="Arial Narrow" w:cs="Arial"/>
                <w:sz w:val="20"/>
              </w:rPr>
            </w:pPr>
            <w:r w:rsidRPr="004256C0">
              <w:rPr>
                <w:rFonts w:ascii="Arial Narrow" w:hAnsi="Arial Narrow" w:cs="Arial"/>
                <w:sz w:val="20"/>
              </w:rPr>
              <w:t>Permanent full-time</w:t>
            </w:r>
          </w:p>
        </w:tc>
        <w:tc>
          <w:tcPr>
            <w:tcW w:w="288" w:type="dxa"/>
            <w:tcBorders>
              <w:top w:val="single" w:sz="4" w:space="0" w:color="auto"/>
              <w:left w:val="single" w:sz="4" w:space="0" w:color="auto"/>
              <w:bottom w:val="single" w:sz="4" w:space="0" w:color="auto"/>
              <w:right w:val="single" w:sz="4" w:space="0" w:color="auto"/>
            </w:tcBorders>
            <w:shd w:val="clear" w:color="auto" w:fill="auto"/>
          </w:tcPr>
          <w:p w:rsidR="00302A3B" w:rsidRPr="004256C0" w:rsidRDefault="00302A3B" w:rsidP="00A74AA9">
            <w:pPr>
              <w:ind w:left="142" w:hanging="142"/>
              <w:rPr>
                <w:rFonts w:ascii="Arial Narrow" w:hAnsi="Arial Narrow" w:cs="Arial"/>
                <w:sz w:val="20"/>
              </w:rPr>
            </w:pPr>
          </w:p>
        </w:tc>
        <w:tc>
          <w:tcPr>
            <w:tcW w:w="2112" w:type="dxa"/>
            <w:tcBorders>
              <w:top w:val="nil"/>
              <w:left w:val="single" w:sz="4" w:space="0" w:color="auto"/>
              <w:bottom w:val="nil"/>
              <w:right w:val="nil"/>
            </w:tcBorders>
            <w:shd w:val="clear" w:color="auto" w:fill="auto"/>
          </w:tcPr>
          <w:p w:rsidR="00302A3B" w:rsidRPr="004256C0" w:rsidRDefault="00065B73" w:rsidP="00A74AA9">
            <w:pPr>
              <w:tabs>
                <w:tab w:val="left" w:pos="426"/>
                <w:tab w:val="right" w:pos="2636"/>
              </w:tabs>
              <w:rPr>
                <w:rFonts w:ascii="Arial Narrow" w:hAnsi="Arial Narrow" w:cs="Arial"/>
                <w:sz w:val="20"/>
              </w:rPr>
            </w:pPr>
            <w:r>
              <w:rPr>
                <w:rFonts w:ascii="Arial Narrow" w:hAnsi="Arial Narrow" w:cs="Arial"/>
                <w:sz w:val="20"/>
              </w:rPr>
              <w:t>Above Establishment</w:t>
            </w:r>
          </w:p>
        </w:tc>
      </w:tr>
    </w:tbl>
    <w:p w:rsidR="00302A3B" w:rsidRPr="004256C0" w:rsidRDefault="00302A3B" w:rsidP="00302A3B">
      <w:pPr>
        <w:tabs>
          <w:tab w:val="left" w:pos="392"/>
          <w:tab w:val="right" w:pos="5107"/>
        </w:tabs>
        <w:ind w:left="108"/>
        <w:rPr>
          <w:rFonts w:ascii="Arial Narrow" w:hAnsi="Arial Narrow" w:cs="Arial"/>
          <w:sz w:val="4"/>
          <w:szCs w:val="4"/>
        </w:rPr>
      </w:pPr>
      <w:r w:rsidRPr="004256C0">
        <w:rPr>
          <w:rFonts w:ascii="Arial Narrow" w:hAnsi="Arial Narrow" w:cs="Arial"/>
          <w:sz w:val="4"/>
          <w:szCs w:val="4"/>
        </w:rPr>
        <w:tab/>
      </w: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2352"/>
        <w:gridCol w:w="288"/>
        <w:gridCol w:w="2112"/>
      </w:tblGrid>
      <w:tr w:rsidR="00302A3B" w:rsidRPr="004256C0" w:rsidTr="00A74AA9">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302A3B" w:rsidRPr="004256C0" w:rsidRDefault="00302A3B" w:rsidP="00A74AA9">
            <w:pPr>
              <w:ind w:left="142" w:hanging="142"/>
              <w:rPr>
                <w:rFonts w:ascii="Arial Narrow" w:hAnsi="Arial Narrow" w:cs="Arial"/>
                <w:sz w:val="20"/>
              </w:rPr>
            </w:pPr>
          </w:p>
        </w:tc>
        <w:tc>
          <w:tcPr>
            <w:tcW w:w="2352" w:type="dxa"/>
            <w:tcBorders>
              <w:top w:val="nil"/>
              <w:left w:val="nil"/>
              <w:bottom w:val="nil"/>
              <w:right w:val="single" w:sz="4" w:space="0" w:color="auto"/>
            </w:tcBorders>
            <w:shd w:val="clear" w:color="auto" w:fill="auto"/>
          </w:tcPr>
          <w:p w:rsidR="00302A3B" w:rsidRPr="004256C0" w:rsidRDefault="00302A3B" w:rsidP="00A74AA9">
            <w:pPr>
              <w:tabs>
                <w:tab w:val="left" w:pos="426"/>
                <w:tab w:val="right" w:pos="2636"/>
              </w:tabs>
              <w:rPr>
                <w:rFonts w:ascii="Arial Narrow" w:hAnsi="Arial Narrow" w:cs="Arial"/>
                <w:sz w:val="20"/>
              </w:rPr>
            </w:pPr>
            <w:r w:rsidRPr="004256C0">
              <w:rPr>
                <w:rFonts w:ascii="Arial Narrow" w:hAnsi="Arial Narrow" w:cs="Arial"/>
                <w:sz w:val="20"/>
              </w:rPr>
              <w:t>Permanent part-time</w:t>
            </w:r>
          </w:p>
        </w:tc>
        <w:tc>
          <w:tcPr>
            <w:tcW w:w="288" w:type="dxa"/>
            <w:tcBorders>
              <w:top w:val="single" w:sz="4" w:space="0" w:color="auto"/>
              <w:left w:val="single" w:sz="4" w:space="0" w:color="auto"/>
              <w:bottom w:val="single" w:sz="4" w:space="0" w:color="auto"/>
              <w:right w:val="single" w:sz="4" w:space="0" w:color="auto"/>
            </w:tcBorders>
            <w:shd w:val="clear" w:color="auto" w:fill="auto"/>
          </w:tcPr>
          <w:p w:rsidR="00302A3B" w:rsidRPr="004256C0" w:rsidRDefault="00302A3B" w:rsidP="00A74AA9">
            <w:pPr>
              <w:ind w:left="142" w:hanging="142"/>
              <w:rPr>
                <w:rFonts w:ascii="Arial Narrow" w:hAnsi="Arial Narrow" w:cs="Arial"/>
                <w:sz w:val="20"/>
              </w:rPr>
            </w:pPr>
          </w:p>
        </w:tc>
        <w:tc>
          <w:tcPr>
            <w:tcW w:w="2112" w:type="dxa"/>
            <w:tcBorders>
              <w:top w:val="nil"/>
              <w:left w:val="single" w:sz="4" w:space="0" w:color="auto"/>
              <w:bottom w:val="nil"/>
              <w:right w:val="nil"/>
            </w:tcBorders>
            <w:shd w:val="clear" w:color="auto" w:fill="auto"/>
          </w:tcPr>
          <w:p w:rsidR="00302A3B" w:rsidRPr="004256C0" w:rsidRDefault="00302A3B" w:rsidP="00A74AA9">
            <w:pPr>
              <w:tabs>
                <w:tab w:val="left" w:pos="426"/>
                <w:tab w:val="right" w:pos="2636"/>
              </w:tabs>
              <w:rPr>
                <w:rFonts w:ascii="Arial Narrow" w:hAnsi="Arial Narrow" w:cs="Arial"/>
                <w:sz w:val="20"/>
              </w:rPr>
            </w:pPr>
            <w:r w:rsidRPr="004256C0">
              <w:rPr>
                <w:rFonts w:ascii="Arial Narrow" w:hAnsi="Arial Narrow" w:cs="Arial"/>
                <w:sz w:val="20"/>
              </w:rPr>
              <w:t>Temporary</w:t>
            </w:r>
          </w:p>
        </w:tc>
      </w:tr>
    </w:tbl>
    <w:p w:rsidR="00302A3B" w:rsidRPr="004256C0" w:rsidRDefault="00302A3B" w:rsidP="00302A3B">
      <w:pPr>
        <w:tabs>
          <w:tab w:val="left" w:pos="392"/>
          <w:tab w:val="right" w:pos="5107"/>
        </w:tabs>
        <w:ind w:left="108"/>
        <w:rPr>
          <w:rFonts w:ascii="Arial Narrow" w:hAnsi="Arial Narrow" w:cs="Arial"/>
          <w:sz w:val="4"/>
          <w:szCs w:val="4"/>
        </w:rPr>
      </w:pPr>
      <w:r w:rsidRPr="004256C0">
        <w:rPr>
          <w:rFonts w:ascii="Arial Narrow" w:hAnsi="Arial Narrow" w:cs="Arial"/>
          <w:sz w:val="4"/>
          <w:szCs w:val="4"/>
        </w:rPr>
        <w:tab/>
      </w: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2352"/>
        <w:gridCol w:w="288"/>
        <w:gridCol w:w="2112"/>
      </w:tblGrid>
      <w:tr w:rsidR="00302A3B" w:rsidRPr="004256C0" w:rsidTr="00A74AA9">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302A3B" w:rsidRPr="004256C0" w:rsidRDefault="00302A3B" w:rsidP="00A74AA9">
            <w:pPr>
              <w:ind w:left="142" w:hanging="142"/>
              <w:rPr>
                <w:rFonts w:ascii="Arial Narrow" w:hAnsi="Arial Narrow" w:cs="Arial"/>
                <w:sz w:val="20"/>
              </w:rPr>
            </w:pPr>
          </w:p>
        </w:tc>
        <w:tc>
          <w:tcPr>
            <w:tcW w:w="2352" w:type="dxa"/>
            <w:tcBorders>
              <w:top w:val="nil"/>
              <w:left w:val="nil"/>
              <w:bottom w:val="nil"/>
              <w:right w:val="single" w:sz="4" w:space="0" w:color="auto"/>
            </w:tcBorders>
            <w:shd w:val="clear" w:color="auto" w:fill="auto"/>
          </w:tcPr>
          <w:p w:rsidR="00302A3B" w:rsidRPr="004256C0" w:rsidRDefault="00302A3B" w:rsidP="00A74AA9">
            <w:pPr>
              <w:tabs>
                <w:tab w:val="left" w:pos="426"/>
                <w:tab w:val="right" w:pos="2636"/>
              </w:tabs>
              <w:rPr>
                <w:rFonts w:ascii="Arial Narrow" w:hAnsi="Arial Narrow" w:cs="Arial"/>
                <w:sz w:val="20"/>
              </w:rPr>
            </w:pPr>
            <w:r w:rsidRPr="004256C0">
              <w:rPr>
                <w:rFonts w:ascii="Arial Narrow" w:hAnsi="Arial Narrow" w:cs="Arial"/>
                <w:sz w:val="20"/>
              </w:rPr>
              <w:t>LWOP</w:t>
            </w:r>
            <w:r w:rsidRPr="007065DE">
              <w:rPr>
                <w:rFonts w:ascii="Arial Narrow" w:hAnsi="Arial Narrow" w:cs="Arial"/>
                <w:sz w:val="20"/>
              </w:rPr>
              <w:t xml:space="preserve"> </w:t>
            </w:r>
            <w:r w:rsidRPr="007065DE">
              <w:rPr>
                <w:rFonts w:ascii="Arial Narrow" w:hAnsi="Arial Narrow" w:cs="Arial"/>
                <w:i/>
                <w:sz w:val="20"/>
              </w:rPr>
              <w:t>(permanent only)</w:t>
            </w:r>
          </w:p>
        </w:tc>
        <w:tc>
          <w:tcPr>
            <w:tcW w:w="288" w:type="dxa"/>
            <w:tcBorders>
              <w:top w:val="single" w:sz="4" w:space="0" w:color="auto"/>
              <w:left w:val="single" w:sz="4" w:space="0" w:color="auto"/>
              <w:bottom w:val="single" w:sz="4" w:space="0" w:color="auto"/>
              <w:right w:val="single" w:sz="4" w:space="0" w:color="auto"/>
            </w:tcBorders>
            <w:shd w:val="clear" w:color="auto" w:fill="auto"/>
          </w:tcPr>
          <w:p w:rsidR="00302A3B" w:rsidRPr="004256C0" w:rsidRDefault="00302A3B" w:rsidP="00A74AA9">
            <w:pPr>
              <w:ind w:left="142" w:hanging="142"/>
              <w:rPr>
                <w:rFonts w:ascii="Arial Narrow" w:hAnsi="Arial Narrow" w:cs="Arial"/>
                <w:sz w:val="20"/>
              </w:rPr>
            </w:pPr>
          </w:p>
        </w:tc>
        <w:tc>
          <w:tcPr>
            <w:tcW w:w="2112" w:type="dxa"/>
            <w:tcBorders>
              <w:top w:val="nil"/>
              <w:left w:val="single" w:sz="4" w:space="0" w:color="auto"/>
              <w:bottom w:val="nil"/>
              <w:right w:val="nil"/>
            </w:tcBorders>
            <w:shd w:val="clear" w:color="auto" w:fill="auto"/>
          </w:tcPr>
          <w:p w:rsidR="00302A3B" w:rsidRPr="004256C0" w:rsidRDefault="00302A3B" w:rsidP="00A74AA9">
            <w:pPr>
              <w:tabs>
                <w:tab w:val="left" w:pos="426"/>
                <w:tab w:val="right" w:pos="2636"/>
              </w:tabs>
              <w:rPr>
                <w:rFonts w:ascii="Arial Narrow" w:hAnsi="Arial Narrow" w:cs="Arial"/>
                <w:sz w:val="20"/>
              </w:rPr>
            </w:pPr>
            <w:r w:rsidRPr="004256C0">
              <w:rPr>
                <w:rFonts w:ascii="Arial Narrow" w:hAnsi="Arial Narrow" w:cs="Arial"/>
                <w:sz w:val="20"/>
              </w:rPr>
              <w:t>Casual</w:t>
            </w:r>
          </w:p>
        </w:tc>
      </w:tr>
    </w:tbl>
    <w:p w:rsidR="00302A3B" w:rsidRPr="004256C0" w:rsidRDefault="00302A3B" w:rsidP="00302A3B">
      <w:pPr>
        <w:tabs>
          <w:tab w:val="left" w:pos="392"/>
          <w:tab w:val="right" w:pos="5107"/>
        </w:tabs>
        <w:ind w:left="108"/>
        <w:rPr>
          <w:rFonts w:ascii="Arial Narrow" w:hAnsi="Arial Narrow" w:cs="Arial"/>
          <w:sz w:val="4"/>
          <w:szCs w:val="4"/>
        </w:rPr>
      </w:pPr>
      <w:r w:rsidRPr="004256C0">
        <w:rPr>
          <w:rFonts w:ascii="Arial Narrow" w:hAnsi="Arial Narrow" w:cs="Arial"/>
          <w:sz w:val="4"/>
          <w:szCs w:val="4"/>
        </w:rPr>
        <w:tab/>
      </w:r>
    </w:p>
    <w:p w:rsidR="00FA6323" w:rsidRDefault="00FA6323" w:rsidP="0044790C">
      <w:pPr>
        <w:tabs>
          <w:tab w:val="left" w:pos="426"/>
          <w:tab w:val="right" w:pos="2636"/>
        </w:tabs>
        <w:rPr>
          <w:rFonts w:ascii="Arial Narrow" w:hAnsi="Arial Narrow" w:cs="Arial"/>
          <w:b/>
          <w:sz w:val="20"/>
        </w:rPr>
      </w:pPr>
    </w:p>
    <w:p w:rsidR="0044790C" w:rsidRPr="004256C0" w:rsidRDefault="00937C86" w:rsidP="003272CC">
      <w:pPr>
        <w:shd w:val="clear" w:color="auto" w:fill="0C0C0C"/>
        <w:tabs>
          <w:tab w:val="left" w:pos="426"/>
          <w:tab w:val="right" w:pos="2636"/>
        </w:tabs>
        <w:rPr>
          <w:rFonts w:ascii="Arial Narrow" w:hAnsi="Arial Narrow" w:cs="Arial"/>
          <w:b/>
          <w:sz w:val="20"/>
        </w:rPr>
      </w:pPr>
      <w:r w:rsidRPr="004256C0">
        <w:rPr>
          <w:rFonts w:ascii="Arial Narrow" w:hAnsi="Arial Narrow" w:cs="Arial"/>
          <w:b/>
          <w:sz w:val="20"/>
        </w:rPr>
        <w:t>3.  TEACHING PROFILE</w:t>
      </w:r>
    </w:p>
    <w:p w:rsidR="0044790C" w:rsidRPr="004256C0" w:rsidRDefault="0044790C" w:rsidP="0044790C">
      <w:pPr>
        <w:tabs>
          <w:tab w:val="left" w:pos="426"/>
          <w:tab w:val="right" w:pos="2636"/>
        </w:tabs>
        <w:rPr>
          <w:rFonts w:ascii="Arial Narrow" w:hAnsi="Arial Narrow" w:cs="Arial"/>
          <w:sz w:val="4"/>
          <w:szCs w:val="4"/>
        </w:rPr>
      </w:pPr>
    </w:p>
    <w:p w:rsidR="0044790C" w:rsidRPr="004256C0" w:rsidRDefault="0044790C" w:rsidP="0044790C">
      <w:pPr>
        <w:tabs>
          <w:tab w:val="left" w:pos="426"/>
          <w:tab w:val="right" w:pos="4920"/>
        </w:tabs>
        <w:rPr>
          <w:rFonts w:ascii="Arial Narrow" w:hAnsi="Arial Narrow" w:cs="Arial"/>
          <w:sz w:val="20"/>
        </w:rPr>
      </w:pPr>
      <w:r w:rsidRPr="004256C0">
        <w:rPr>
          <w:rFonts w:ascii="Arial Narrow" w:hAnsi="Arial Narrow" w:cs="Arial"/>
          <w:sz w:val="20"/>
        </w:rPr>
        <w:t>Name of school</w:t>
      </w:r>
      <w:r w:rsidRPr="004256C0">
        <w:rPr>
          <w:rFonts w:ascii="Arial Narrow" w:hAnsi="Arial Narrow" w:cs="Arial"/>
          <w:sz w:val="20"/>
        </w:rPr>
        <w:tab/>
        <w:t>School code</w:t>
      </w:r>
    </w:p>
    <w:tbl>
      <w:tblPr>
        <w:tblW w:w="504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080"/>
        <w:gridCol w:w="960"/>
      </w:tblGrid>
      <w:tr w:rsidR="0044790C" w:rsidRPr="004256C0" w:rsidTr="00302A3B">
        <w:trPr>
          <w:cantSplit/>
        </w:trPr>
        <w:tc>
          <w:tcPr>
            <w:tcW w:w="4080" w:type="dxa"/>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tabs>
                <w:tab w:val="left" w:pos="426"/>
                <w:tab w:val="right" w:pos="2636"/>
              </w:tabs>
              <w:spacing w:line="280" w:lineRule="atLeast"/>
              <w:rPr>
                <w:rFonts w:ascii="Arial Narrow" w:hAnsi="Arial Narrow" w:cs="Arial"/>
              </w:rPr>
            </w:pPr>
          </w:p>
        </w:tc>
        <w:tc>
          <w:tcPr>
            <w:tcW w:w="960" w:type="dxa"/>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tabs>
                <w:tab w:val="left" w:pos="426"/>
                <w:tab w:val="right" w:pos="2636"/>
              </w:tabs>
              <w:spacing w:line="280" w:lineRule="atLeast"/>
              <w:rPr>
                <w:rFonts w:ascii="Arial Narrow" w:hAnsi="Arial Narrow" w:cs="Arial"/>
              </w:rPr>
            </w:pPr>
          </w:p>
        </w:tc>
      </w:tr>
    </w:tbl>
    <w:p w:rsidR="0044790C" w:rsidRPr="004256C0" w:rsidRDefault="0044790C" w:rsidP="0044790C">
      <w:pPr>
        <w:tabs>
          <w:tab w:val="left" w:pos="426"/>
          <w:tab w:val="right" w:pos="2636"/>
        </w:tabs>
        <w:rPr>
          <w:rFonts w:ascii="Arial Narrow" w:hAnsi="Arial Narrow" w:cs="Arial"/>
          <w:b/>
          <w:sz w:val="4"/>
          <w:szCs w:val="4"/>
        </w:rPr>
      </w:pPr>
    </w:p>
    <w:p w:rsidR="0044790C" w:rsidRPr="004256C0" w:rsidRDefault="0044790C" w:rsidP="0044790C">
      <w:pPr>
        <w:tabs>
          <w:tab w:val="left" w:pos="426"/>
          <w:tab w:val="right" w:pos="2636"/>
        </w:tabs>
        <w:outlineLvl w:val="0"/>
        <w:rPr>
          <w:rFonts w:ascii="Arial Narrow" w:hAnsi="Arial Narrow" w:cs="Arial"/>
          <w:sz w:val="20"/>
        </w:rPr>
      </w:pPr>
      <w:r w:rsidRPr="004256C0">
        <w:rPr>
          <w:rFonts w:ascii="Arial Narrow" w:hAnsi="Arial Narrow" w:cs="Arial"/>
          <w:sz w:val="20"/>
        </w:rPr>
        <w:t>Principal's name</w:t>
      </w: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1776"/>
        <w:gridCol w:w="24"/>
        <w:gridCol w:w="212"/>
        <w:gridCol w:w="2488"/>
      </w:tblGrid>
      <w:tr w:rsidR="0044790C" w:rsidRPr="004256C0" w:rsidTr="00302A3B">
        <w:trPr>
          <w:cantSplit/>
        </w:trPr>
        <w:tc>
          <w:tcPr>
            <w:tcW w:w="540" w:type="dxa"/>
            <w:tcBorders>
              <w:top w:val="nil"/>
              <w:left w:val="nil"/>
              <w:bottom w:val="single" w:sz="4" w:space="0" w:color="auto"/>
              <w:right w:val="nil"/>
            </w:tcBorders>
            <w:shd w:val="clear" w:color="auto" w:fill="auto"/>
          </w:tcPr>
          <w:p w:rsidR="0044790C" w:rsidRPr="004256C0" w:rsidRDefault="0044790C" w:rsidP="00A74AA9">
            <w:pPr>
              <w:tabs>
                <w:tab w:val="left" w:pos="426"/>
                <w:tab w:val="right" w:pos="2636"/>
              </w:tabs>
              <w:jc w:val="both"/>
              <w:rPr>
                <w:rFonts w:ascii="Arial Narrow" w:hAnsi="Arial Narrow" w:cs="Arial"/>
                <w:sz w:val="20"/>
              </w:rPr>
            </w:pPr>
            <w:r w:rsidRPr="004256C0">
              <w:rPr>
                <w:rFonts w:ascii="Arial Narrow" w:hAnsi="Arial Narrow" w:cs="Arial"/>
                <w:sz w:val="20"/>
              </w:rPr>
              <w:t>Title</w:t>
            </w:r>
          </w:p>
        </w:tc>
        <w:tc>
          <w:tcPr>
            <w:tcW w:w="1800" w:type="dxa"/>
            <w:gridSpan w:val="2"/>
            <w:tcBorders>
              <w:top w:val="nil"/>
              <w:left w:val="nil"/>
              <w:bottom w:val="single" w:sz="4" w:space="0" w:color="auto"/>
              <w:right w:val="nil"/>
            </w:tcBorders>
            <w:shd w:val="clear" w:color="auto" w:fill="auto"/>
          </w:tcPr>
          <w:p w:rsidR="0044790C" w:rsidRPr="004256C0" w:rsidRDefault="0044790C" w:rsidP="00A74AA9">
            <w:pPr>
              <w:tabs>
                <w:tab w:val="left" w:pos="426"/>
                <w:tab w:val="right" w:pos="2636"/>
              </w:tabs>
              <w:rPr>
                <w:rFonts w:ascii="Arial Narrow" w:hAnsi="Arial Narrow" w:cs="Arial"/>
                <w:sz w:val="20"/>
              </w:rPr>
            </w:pPr>
            <w:r w:rsidRPr="004256C0">
              <w:rPr>
                <w:rFonts w:ascii="Arial Narrow" w:hAnsi="Arial Narrow" w:cs="Arial"/>
                <w:sz w:val="20"/>
              </w:rPr>
              <w:t>First name</w:t>
            </w:r>
          </w:p>
        </w:tc>
        <w:tc>
          <w:tcPr>
            <w:tcW w:w="2700" w:type="dxa"/>
            <w:gridSpan w:val="2"/>
            <w:tcBorders>
              <w:top w:val="nil"/>
              <w:left w:val="nil"/>
              <w:bottom w:val="single" w:sz="4" w:space="0" w:color="auto"/>
              <w:right w:val="nil"/>
            </w:tcBorders>
            <w:shd w:val="clear" w:color="auto" w:fill="auto"/>
          </w:tcPr>
          <w:p w:rsidR="0044790C" w:rsidRPr="004256C0" w:rsidRDefault="0044790C" w:rsidP="00A74AA9">
            <w:pPr>
              <w:tabs>
                <w:tab w:val="left" w:pos="426"/>
                <w:tab w:val="right" w:pos="2636"/>
              </w:tabs>
              <w:rPr>
                <w:rFonts w:ascii="Arial Narrow" w:hAnsi="Arial Narrow" w:cs="Arial"/>
                <w:sz w:val="20"/>
              </w:rPr>
            </w:pPr>
            <w:r w:rsidRPr="004256C0">
              <w:rPr>
                <w:rFonts w:ascii="Arial Narrow" w:hAnsi="Arial Narrow" w:cs="Arial"/>
                <w:sz w:val="20"/>
              </w:rPr>
              <w:t>Surname</w:t>
            </w:r>
          </w:p>
        </w:tc>
      </w:tr>
      <w:tr w:rsidR="0044790C" w:rsidRPr="004256C0" w:rsidTr="00302A3B">
        <w:trPr>
          <w:cantSplit/>
        </w:trPr>
        <w:tc>
          <w:tcPr>
            <w:tcW w:w="540" w:type="dxa"/>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tabs>
                <w:tab w:val="left" w:pos="426"/>
                <w:tab w:val="right" w:pos="2636"/>
              </w:tabs>
              <w:spacing w:line="280" w:lineRule="atLeast"/>
              <w:rPr>
                <w:rFonts w:ascii="Arial Narrow" w:hAnsi="Arial Narrow" w:cs="Arial"/>
                <w:sz w:val="20"/>
              </w:rPr>
            </w:pPr>
          </w:p>
        </w:tc>
        <w:tc>
          <w:tcPr>
            <w:tcW w:w="1800" w:type="dxa"/>
            <w:gridSpan w:val="2"/>
            <w:tcBorders>
              <w:top w:val="single" w:sz="4" w:space="0" w:color="auto"/>
              <w:left w:val="nil"/>
              <w:bottom w:val="single" w:sz="4" w:space="0" w:color="auto"/>
              <w:right w:val="single" w:sz="4" w:space="0" w:color="auto"/>
            </w:tcBorders>
            <w:shd w:val="clear" w:color="auto" w:fill="auto"/>
          </w:tcPr>
          <w:p w:rsidR="0044790C" w:rsidRPr="004256C0" w:rsidRDefault="0044790C" w:rsidP="00A74AA9">
            <w:pPr>
              <w:tabs>
                <w:tab w:val="left" w:pos="426"/>
                <w:tab w:val="right" w:pos="2636"/>
              </w:tabs>
              <w:spacing w:line="280" w:lineRule="atLeast"/>
              <w:rPr>
                <w:rFonts w:ascii="Arial Narrow" w:hAnsi="Arial Narrow" w:cs="Arial"/>
                <w:sz w:val="20"/>
              </w:rPr>
            </w:pPr>
          </w:p>
        </w:tc>
        <w:tc>
          <w:tcPr>
            <w:tcW w:w="2700" w:type="dxa"/>
            <w:gridSpan w:val="2"/>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E93603">
            <w:pPr>
              <w:tabs>
                <w:tab w:val="left" w:pos="426"/>
                <w:tab w:val="right" w:pos="2636"/>
              </w:tabs>
              <w:spacing w:line="280" w:lineRule="atLeast"/>
              <w:ind w:left="-108" w:firstLine="108"/>
              <w:rPr>
                <w:rFonts w:ascii="Arial Narrow" w:hAnsi="Arial Narrow" w:cs="Arial"/>
                <w:sz w:val="20"/>
              </w:rPr>
            </w:pPr>
          </w:p>
        </w:tc>
      </w:tr>
      <w:tr w:rsidR="0044790C" w:rsidRPr="004256C0" w:rsidTr="00302A3B">
        <w:trPr>
          <w:cantSplit/>
        </w:trPr>
        <w:tc>
          <w:tcPr>
            <w:tcW w:w="5040" w:type="dxa"/>
            <w:gridSpan w:val="5"/>
            <w:tcBorders>
              <w:top w:val="nil"/>
              <w:left w:val="nil"/>
              <w:bottom w:val="single" w:sz="4" w:space="0" w:color="auto"/>
              <w:right w:val="nil"/>
            </w:tcBorders>
            <w:shd w:val="clear" w:color="auto" w:fill="auto"/>
          </w:tcPr>
          <w:p w:rsidR="0044790C" w:rsidRPr="004256C0" w:rsidRDefault="0044790C" w:rsidP="00A74AA9">
            <w:pPr>
              <w:tabs>
                <w:tab w:val="left" w:pos="426"/>
                <w:tab w:val="right" w:pos="2636"/>
              </w:tabs>
              <w:spacing w:before="40"/>
              <w:rPr>
                <w:rFonts w:ascii="Arial Narrow" w:hAnsi="Arial Narrow" w:cs="Arial"/>
                <w:sz w:val="20"/>
              </w:rPr>
            </w:pPr>
            <w:r w:rsidRPr="004256C0">
              <w:rPr>
                <w:rFonts w:ascii="Arial Narrow" w:hAnsi="Arial Narrow" w:cs="Arial"/>
                <w:sz w:val="20"/>
              </w:rPr>
              <w:t>School address</w:t>
            </w:r>
          </w:p>
        </w:tc>
      </w:tr>
      <w:tr w:rsidR="0044790C" w:rsidRPr="004256C0" w:rsidTr="00302A3B">
        <w:trPr>
          <w:cantSplit/>
        </w:trPr>
        <w:tc>
          <w:tcPr>
            <w:tcW w:w="5040" w:type="dxa"/>
            <w:gridSpan w:val="5"/>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tabs>
                <w:tab w:val="left" w:pos="426"/>
                <w:tab w:val="right" w:pos="2636"/>
              </w:tabs>
              <w:spacing w:line="280" w:lineRule="atLeast"/>
              <w:rPr>
                <w:rFonts w:ascii="Arial Narrow" w:hAnsi="Arial Narrow" w:cs="Arial"/>
                <w:sz w:val="20"/>
              </w:rPr>
            </w:pPr>
          </w:p>
        </w:tc>
      </w:tr>
      <w:tr w:rsidR="0044790C" w:rsidRPr="004256C0" w:rsidTr="00302A3B">
        <w:trPr>
          <w:cantSplit/>
        </w:trPr>
        <w:tc>
          <w:tcPr>
            <w:tcW w:w="5040" w:type="dxa"/>
            <w:gridSpan w:val="5"/>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tabs>
                <w:tab w:val="left" w:pos="426"/>
                <w:tab w:val="right" w:pos="2636"/>
              </w:tabs>
              <w:spacing w:line="280" w:lineRule="atLeast"/>
              <w:rPr>
                <w:rFonts w:ascii="Arial Narrow" w:hAnsi="Arial Narrow" w:cs="Arial"/>
                <w:sz w:val="20"/>
              </w:rPr>
            </w:pPr>
          </w:p>
        </w:tc>
      </w:tr>
      <w:tr w:rsidR="0044790C" w:rsidRPr="004256C0" w:rsidTr="00302A3B">
        <w:trPr>
          <w:cantSplit/>
        </w:trPr>
        <w:tc>
          <w:tcPr>
            <w:tcW w:w="2316" w:type="dxa"/>
            <w:gridSpan w:val="2"/>
            <w:tcBorders>
              <w:top w:val="nil"/>
              <w:left w:val="nil"/>
              <w:bottom w:val="single" w:sz="4" w:space="0" w:color="auto"/>
              <w:right w:val="nil"/>
            </w:tcBorders>
            <w:shd w:val="clear" w:color="auto" w:fill="auto"/>
          </w:tcPr>
          <w:p w:rsidR="0044790C" w:rsidRPr="004256C0" w:rsidRDefault="0044790C" w:rsidP="00A74AA9">
            <w:pPr>
              <w:spacing w:before="40"/>
              <w:rPr>
                <w:rFonts w:ascii="Arial Narrow" w:hAnsi="Arial Narrow" w:cs="Arial"/>
                <w:sz w:val="20"/>
              </w:rPr>
            </w:pPr>
            <w:r w:rsidRPr="004256C0">
              <w:rPr>
                <w:rFonts w:ascii="Arial Narrow" w:hAnsi="Arial Narrow" w:cs="Arial"/>
                <w:sz w:val="20"/>
              </w:rPr>
              <w:t>School phone</w:t>
            </w:r>
          </w:p>
        </w:tc>
        <w:tc>
          <w:tcPr>
            <w:tcW w:w="236" w:type="dxa"/>
            <w:gridSpan w:val="2"/>
            <w:tcBorders>
              <w:top w:val="nil"/>
              <w:left w:val="nil"/>
              <w:bottom w:val="nil"/>
              <w:right w:val="nil"/>
            </w:tcBorders>
            <w:shd w:val="clear" w:color="auto" w:fill="auto"/>
          </w:tcPr>
          <w:p w:rsidR="0044790C" w:rsidRPr="004256C0" w:rsidRDefault="0044790C" w:rsidP="00A74AA9">
            <w:pPr>
              <w:spacing w:before="40"/>
              <w:rPr>
                <w:rFonts w:ascii="Arial Narrow" w:hAnsi="Arial Narrow" w:cs="Arial"/>
                <w:sz w:val="20"/>
              </w:rPr>
            </w:pPr>
          </w:p>
        </w:tc>
        <w:tc>
          <w:tcPr>
            <w:tcW w:w="2488" w:type="dxa"/>
            <w:tcBorders>
              <w:top w:val="nil"/>
              <w:left w:val="nil"/>
              <w:bottom w:val="single" w:sz="4" w:space="0" w:color="auto"/>
              <w:right w:val="nil"/>
            </w:tcBorders>
            <w:shd w:val="clear" w:color="auto" w:fill="auto"/>
          </w:tcPr>
          <w:p w:rsidR="0044790C" w:rsidRPr="004256C0" w:rsidRDefault="0044790C" w:rsidP="00A74AA9">
            <w:pPr>
              <w:spacing w:before="40"/>
              <w:rPr>
                <w:rFonts w:ascii="Arial Narrow" w:hAnsi="Arial Narrow" w:cs="Arial"/>
                <w:sz w:val="20"/>
              </w:rPr>
            </w:pPr>
            <w:r w:rsidRPr="004256C0">
              <w:rPr>
                <w:rFonts w:ascii="Arial Narrow" w:hAnsi="Arial Narrow" w:cs="Arial"/>
                <w:sz w:val="20"/>
              </w:rPr>
              <w:t>School fax</w:t>
            </w:r>
          </w:p>
        </w:tc>
      </w:tr>
      <w:tr w:rsidR="0044790C" w:rsidRPr="004256C0" w:rsidTr="00302A3B">
        <w:trPr>
          <w:cantSplit/>
        </w:trPr>
        <w:tc>
          <w:tcPr>
            <w:tcW w:w="2316" w:type="dxa"/>
            <w:gridSpan w:val="2"/>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spacing w:line="280" w:lineRule="atLeast"/>
              <w:rPr>
                <w:rFonts w:ascii="Arial Narrow" w:hAnsi="Arial Narrow" w:cs="Arial"/>
                <w:sz w:val="20"/>
              </w:rPr>
            </w:pPr>
          </w:p>
        </w:tc>
        <w:tc>
          <w:tcPr>
            <w:tcW w:w="236" w:type="dxa"/>
            <w:gridSpan w:val="2"/>
            <w:tcBorders>
              <w:top w:val="nil"/>
              <w:left w:val="single" w:sz="4" w:space="0" w:color="auto"/>
              <w:bottom w:val="nil"/>
              <w:right w:val="single" w:sz="4" w:space="0" w:color="auto"/>
            </w:tcBorders>
            <w:shd w:val="clear" w:color="auto" w:fill="auto"/>
          </w:tcPr>
          <w:p w:rsidR="0044790C" w:rsidRPr="004256C0" w:rsidRDefault="0044790C" w:rsidP="00A74AA9">
            <w:pPr>
              <w:spacing w:line="280" w:lineRule="atLeast"/>
              <w:rPr>
                <w:rFonts w:ascii="Arial Narrow" w:hAnsi="Arial Narrow" w:cs="Arial"/>
                <w:sz w:val="20"/>
              </w:rPr>
            </w:pPr>
          </w:p>
        </w:tc>
        <w:tc>
          <w:tcPr>
            <w:tcW w:w="2488" w:type="dxa"/>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spacing w:line="280" w:lineRule="atLeast"/>
              <w:rPr>
                <w:rFonts w:ascii="Arial Narrow" w:hAnsi="Arial Narrow" w:cs="Arial"/>
                <w:sz w:val="20"/>
              </w:rPr>
            </w:pPr>
          </w:p>
        </w:tc>
      </w:tr>
    </w:tbl>
    <w:p w:rsidR="00204E6F" w:rsidRPr="00B817AF" w:rsidRDefault="00204E6F" w:rsidP="0044790C">
      <w:pPr>
        <w:tabs>
          <w:tab w:val="right" w:pos="2636"/>
        </w:tabs>
        <w:rPr>
          <w:rFonts w:ascii="Arial Narrow" w:hAnsi="Arial Narrow" w:cs="Arial"/>
          <w:sz w:val="4"/>
          <w:szCs w:val="4"/>
        </w:rPr>
      </w:pPr>
    </w:p>
    <w:p w:rsidR="00204E6F" w:rsidRPr="004256C0" w:rsidRDefault="00204E6F" w:rsidP="00204E6F">
      <w:pPr>
        <w:tabs>
          <w:tab w:val="left" w:pos="426"/>
          <w:tab w:val="right" w:pos="4920"/>
        </w:tabs>
        <w:rPr>
          <w:rFonts w:ascii="Arial Narrow" w:hAnsi="Arial Narrow" w:cs="Arial"/>
          <w:sz w:val="20"/>
        </w:rPr>
      </w:pPr>
      <w:r w:rsidRPr="004256C0">
        <w:rPr>
          <w:rFonts w:ascii="Arial Narrow" w:hAnsi="Arial Narrow" w:cs="Arial"/>
          <w:sz w:val="20"/>
        </w:rPr>
        <w:t>Regional Vocational Education Consultant (RVEC)       Region</w:t>
      </w:r>
    </w:p>
    <w:tbl>
      <w:tblPr>
        <w:tblW w:w="504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240"/>
        <w:gridCol w:w="1800"/>
      </w:tblGrid>
      <w:tr w:rsidR="00204E6F" w:rsidRPr="004256C0" w:rsidTr="00B817AF">
        <w:trPr>
          <w:cantSplit/>
        </w:trPr>
        <w:tc>
          <w:tcPr>
            <w:tcW w:w="3240" w:type="dxa"/>
            <w:tcBorders>
              <w:top w:val="single" w:sz="4" w:space="0" w:color="auto"/>
              <w:left w:val="single" w:sz="4" w:space="0" w:color="auto"/>
              <w:bottom w:val="single" w:sz="4" w:space="0" w:color="auto"/>
              <w:right w:val="single" w:sz="4" w:space="0" w:color="auto"/>
            </w:tcBorders>
            <w:shd w:val="clear" w:color="auto" w:fill="auto"/>
          </w:tcPr>
          <w:p w:rsidR="00204E6F" w:rsidRPr="004256C0" w:rsidRDefault="00204E6F" w:rsidP="00B817AF">
            <w:pPr>
              <w:tabs>
                <w:tab w:val="left" w:pos="426"/>
                <w:tab w:val="right" w:pos="2636"/>
              </w:tabs>
              <w:spacing w:line="280" w:lineRule="atLeast"/>
              <w:rPr>
                <w:rFonts w:ascii="Arial Narrow" w:hAnsi="Arial Narrow" w:cs="Arial"/>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204E6F" w:rsidRPr="004256C0" w:rsidRDefault="00204E6F" w:rsidP="00B817AF">
            <w:pPr>
              <w:tabs>
                <w:tab w:val="left" w:pos="426"/>
                <w:tab w:val="right" w:pos="2636"/>
              </w:tabs>
              <w:spacing w:line="280" w:lineRule="atLeast"/>
              <w:rPr>
                <w:rFonts w:ascii="Arial Narrow" w:hAnsi="Arial Narrow" w:cs="Arial"/>
              </w:rPr>
            </w:pPr>
          </w:p>
        </w:tc>
      </w:tr>
    </w:tbl>
    <w:p w:rsidR="0044790C" w:rsidRPr="004256C0" w:rsidRDefault="0044790C" w:rsidP="0044790C">
      <w:pPr>
        <w:tabs>
          <w:tab w:val="right" w:pos="2636"/>
        </w:tabs>
        <w:rPr>
          <w:rFonts w:ascii="Arial Narrow" w:hAnsi="Arial Narrow" w:cs="Arial"/>
          <w:sz w:val="16"/>
          <w:szCs w:val="16"/>
        </w:rPr>
      </w:pPr>
      <w:r w:rsidRPr="004256C0">
        <w:rPr>
          <w:rFonts w:ascii="Arial Narrow" w:hAnsi="Arial Narrow" w:cs="Arial"/>
          <w:sz w:val="16"/>
          <w:szCs w:val="16"/>
        </w:rPr>
        <w:tab/>
      </w:r>
    </w:p>
    <w:p w:rsidR="00893AC7" w:rsidRPr="004256C0" w:rsidRDefault="00230988" w:rsidP="00D42450">
      <w:pPr>
        <w:shd w:val="clear" w:color="auto" w:fill="0C0C0C"/>
        <w:tabs>
          <w:tab w:val="left" w:pos="426"/>
          <w:tab w:val="right" w:pos="2636"/>
        </w:tabs>
        <w:ind w:right="6"/>
        <w:outlineLvl w:val="0"/>
        <w:rPr>
          <w:rFonts w:ascii="Arial Narrow" w:hAnsi="Arial Narrow" w:cs="Arial"/>
          <w:b/>
          <w:sz w:val="20"/>
        </w:rPr>
      </w:pPr>
      <w:r>
        <w:rPr>
          <w:rFonts w:ascii="Arial Narrow" w:hAnsi="Arial Narrow" w:cs="Arial"/>
          <w:b/>
          <w:sz w:val="20"/>
        </w:rPr>
        <w:t>4</w:t>
      </w:r>
      <w:r w:rsidR="00937C86" w:rsidRPr="004256C0">
        <w:rPr>
          <w:rFonts w:ascii="Arial Narrow" w:hAnsi="Arial Narrow" w:cs="Arial"/>
          <w:b/>
          <w:sz w:val="20"/>
        </w:rPr>
        <w:t>.  SUBJECT INFORMATION</w:t>
      </w:r>
    </w:p>
    <w:p w:rsidR="006C1478" w:rsidRPr="006C1478" w:rsidRDefault="006C1478" w:rsidP="00D42450">
      <w:pPr>
        <w:tabs>
          <w:tab w:val="right" w:pos="2636"/>
        </w:tabs>
        <w:spacing w:line="260" w:lineRule="auto"/>
        <w:ind w:right="6"/>
        <w:jc w:val="both"/>
        <w:rPr>
          <w:rFonts w:ascii="Arial Narrow" w:hAnsi="Arial Narrow" w:cs="Arial"/>
          <w:sz w:val="4"/>
          <w:szCs w:val="4"/>
        </w:rPr>
      </w:pPr>
    </w:p>
    <w:p w:rsidR="0044790C" w:rsidRPr="00822555" w:rsidRDefault="00230988" w:rsidP="00D42450">
      <w:pPr>
        <w:tabs>
          <w:tab w:val="right" w:pos="2636"/>
        </w:tabs>
        <w:spacing w:line="260" w:lineRule="auto"/>
        <w:ind w:right="6"/>
        <w:jc w:val="both"/>
        <w:rPr>
          <w:rFonts w:ascii="Arial Narrow" w:hAnsi="Arial Narrow" w:cs="Arial"/>
          <w:sz w:val="20"/>
        </w:rPr>
      </w:pPr>
      <w:r>
        <w:rPr>
          <w:rFonts w:ascii="Arial Narrow" w:hAnsi="Arial Narrow" w:cs="Arial"/>
          <w:sz w:val="20"/>
        </w:rPr>
        <w:t>P</w:t>
      </w:r>
      <w:r w:rsidR="0044790C" w:rsidRPr="00822555">
        <w:rPr>
          <w:rFonts w:ascii="Arial Narrow" w:hAnsi="Arial Narrow" w:cs="Arial"/>
          <w:sz w:val="20"/>
        </w:rPr>
        <w:t>lease list the subjects for which you have DE</w:t>
      </w:r>
      <w:r w:rsidR="008461B2">
        <w:rPr>
          <w:rFonts w:ascii="Arial Narrow" w:hAnsi="Arial Narrow" w:cs="Arial"/>
          <w:sz w:val="20"/>
        </w:rPr>
        <w:t>C</w:t>
      </w:r>
      <w:r w:rsidR="0044790C" w:rsidRPr="00822555">
        <w:rPr>
          <w:rFonts w:ascii="Arial Narrow" w:hAnsi="Arial Narrow" w:cs="Arial"/>
          <w:b/>
          <w:sz w:val="20"/>
        </w:rPr>
        <w:t xml:space="preserve"> accreditation to teach</w:t>
      </w:r>
      <w:r w:rsidR="0044790C" w:rsidRPr="00822555">
        <w:rPr>
          <w:rFonts w:ascii="Arial Narrow" w:hAnsi="Arial Narrow" w:cs="Arial"/>
          <w:sz w:val="20"/>
        </w:rPr>
        <w:t xml:space="preserve"> (this information is available on </w:t>
      </w:r>
      <w:r w:rsidR="00822555" w:rsidRPr="00822555">
        <w:rPr>
          <w:rFonts w:ascii="Arial Narrow" w:hAnsi="Arial Narrow" w:cs="Arial"/>
          <w:sz w:val="20"/>
        </w:rPr>
        <w:t xml:space="preserve">the DET Portal in </w:t>
      </w:r>
      <w:r w:rsidR="00822555" w:rsidRPr="00822555">
        <w:rPr>
          <w:rFonts w:ascii="Arial Narrow" w:hAnsi="Arial Narrow"/>
          <w:sz w:val="20"/>
        </w:rPr>
        <w:t xml:space="preserve">Employee Self Service </w:t>
      </w:r>
      <w:r w:rsidR="00822555">
        <w:rPr>
          <w:rFonts w:ascii="Arial Narrow" w:hAnsi="Arial Narrow"/>
          <w:sz w:val="20"/>
        </w:rPr>
        <w:t xml:space="preserve">- </w:t>
      </w:r>
      <w:r w:rsidR="0044790C" w:rsidRPr="00822555">
        <w:rPr>
          <w:rFonts w:ascii="Arial Narrow" w:hAnsi="Arial Narrow" w:cs="Arial"/>
          <w:sz w:val="20"/>
        </w:rPr>
        <w:t>ESS):</w:t>
      </w:r>
    </w:p>
    <w:p w:rsidR="0044790C" w:rsidRPr="004256C0" w:rsidRDefault="0044790C" w:rsidP="0044790C">
      <w:pPr>
        <w:tabs>
          <w:tab w:val="right" w:pos="2636"/>
        </w:tabs>
        <w:ind w:right="-74"/>
        <w:rPr>
          <w:rFonts w:ascii="Arial Narrow" w:hAnsi="Arial Narrow" w:cs="Arial"/>
          <w:sz w:val="6"/>
          <w:szCs w:val="6"/>
        </w:rPr>
      </w:pPr>
    </w:p>
    <w:tbl>
      <w:tblPr>
        <w:tblW w:w="50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60"/>
        <w:gridCol w:w="2340"/>
        <w:gridCol w:w="1496"/>
      </w:tblGrid>
      <w:tr w:rsidR="0044790C" w:rsidRPr="00065B73" w:rsidTr="00065B73">
        <w:trPr>
          <w:cantSplit/>
          <w:trHeight w:val="249"/>
        </w:trPr>
        <w:tc>
          <w:tcPr>
            <w:tcW w:w="1260" w:type="dxa"/>
            <w:tcBorders>
              <w:top w:val="single" w:sz="4" w:space="0" w:color="auto"/>
              <w:left w:val="single" w:sz="4" w:space="0" w:color="auto"/>
              <w:right w:val="single" w:sz="4" w:space="0" w:color="auto"/>
            </w:tcBorders>
            <w:shd w:val="clear" w:color="auto" w:fill="auto"/>
          </w:tcPr>
          <w:p w:rsidR="0044790C" w:rsidRPr="00065B73" w:rsidRDefault="0044790C" w:rsidP="00A74AA9">
            <w:pPr>
              <w:tabs>
                <w:tab w:val="left" w:pos="426"/>
                <w:tab w:val="right" w:pos="2636"/>
              </w:tabs>
              <w:spacing w:before="60" w:after="60" w:line="240" w:lineRule="atLeast"/>
              <w:jc w:val="center"/>
              <w:rPr>
                <w:rFonts w:ascii="Arial Narrow" w:hAnsi="Arial Narrow" w:cs="Arial"/>
                <w:b/>
                <w:sz w:val="18"/>
                <w:szCs w:val="18"/>
              </w:rPr>
            </w:pPr>
            <w:r w:rsidRPr="00065B73">
              <w:rPr>
                <w:rFonts w:ascii="Arial Narrow" w:hAnsi="Arial Narrow" w:cs="Arial"/>
                <w:b/>
                <w:sz w:val="18"/>
                <w:szCs w:val="18"/>
              </w:rPr>
              <w:t>Subject code</w:t>
            </w:r>
          </w:p>
        </w:tc>
        <w:tc>
          <w:tcPr>
            <w:tcW w:w="2340" w:type="dxa"/>
            <w:tcBorders>
              <w:top w:val="single" w:sz="4" w:space="0" w:color="auto"/>
              <w:left w:val="single" w:sz="4" w:space="0" w:color="auto"/>
              <w:right w:val="single" w:sz="4" w:space="0" w:color="auto"/>
            </w:tcBorders>
            <w:shd w:val="clear" w:color="auto" w:fill="auto"/>
          </w:tcPr>
          <w:p w:rsidR="0044790C" w:rsidRPr="00065B73" w:rsidRDefault="0044790C" w:rsidP="00A74AA9">
            <w:pPr>
              <w:spacing w:before="60" w:after="60" w:line="240" w:lineRule="atLeast"/>
              <w:jc w:val="center"/>
              <w:rPr>
                <w:rFonts w:ascii="Arial Narrow" w:hAnsi="Arial Narrow" w:cs="Arial"/>
                <w:b/>
                <w:sz w:val="18"/>
                <w:szCs w:val="18"/>
              </w:rPr>
            </w:pPr>
            <w:r w:rsidRPr="00065B73">
              <w:rPr>
                <w:rFonts w:ascii="Arial Narrow" w:hAnsi="Arial Narrow" w:cs="Arial"/>
                <w:b/>
                <w:sz w:val="18"/>
                <w:szCs w:val="18"/>
              </w:rPr>
              <w:t>Subject name</w:t>
            </w:r>
          </w:p>
        </w:tc>
        <w:tc>
          <w:tcPr>
            <w:tcW w:w="1496" w:type="dxa"/>
            <w:tcBorders>
              <w:top w:val="single" w:sz="4" w:space="0" w:color="auto"/>
              <w:left w:val="single" w:sz="4" w:space="0" w:color="auto"/>
              <w:right w:val="single" w:sz="4" w:space="0" w:color="auto"/>
            </w:tcBorders>
            <w:shd w:val="clear" w:color="auto" w:fill="auto"/>
          </w:tcPr>
          <w:p w:rsidR="0044790C" w:rsidRPr="00065B73" w:rsidRDefault="0044790C" w:rsidP="00A74AA9">
            <w:pPr>
              <w:tabs>
                <w:tab w:val="left" w:pos="426"/>
                <w:tab w:val="right" w:pos="2636"/>
              </w:tabs>
              <w:spacing w:before="60" w:after="60" w:line="240" w:lineRule="atLeast"/>
              <w:jc w:val="center"/>
              <w:rPr>
                <w:rFonts w:ascii="Arial Narrow" w:hAnsi="Arial Narrow" w:cs="Arial"/>
                <w:b/>
                <w:sz w:val="18"/>
                <w:szCs w:val="18"/>
              </w:rPr>
            </w:pPr>
            <w:r w:rsidRPr="00065B73">
              <w:rPr>
                <w:rFonts w:ascii="Arial Narrow" w:hAnsi="Arial Narrow" w:cs="Arial"/>
                <w:b/>
                <w:sz w:val="18"/>
                <w:szCs w:val="18"/>
              </w:rPr>
              <w:t>No. years taught</w:t>
            </w:r>
          </w:p>
        </w:tc>
      </w:tr>
      <w:tr w:rsidR="0044790C" w:rsidRPr="007065DE" w:rsidTr="00065B73">
        <w:trPr>
          <w:cantSplit/>
          <w:trHeight w:val="284"/>
        </w:trPr>
        <w:tc>
          <w:tcPr>
            <w:tcW w:w="1260" w:type="dxa"/>
            <w:tcBorders>
              <w:top w:val="single" w:sz="4" w:space="0" w:color="auto"/>
              <w:left w:val="single" w:sz="4" w:space="0" w:color="auto"/>
              <w:right w:val="single" w:sz="4" w:space="0" w:color="auto"/>
            </w:tcBorders>
            <w:shd w:val="clear" w:color="auto" w:fill="auto"/>
          </w:tcPr>
          <w:p w:rsidR="0044790C" w:rsidRPr="007065DE" w:rsidRDefault="00065B73" w:rsidP="00A822CE">
            <w:pPr>
              <w:tabs>
                <w:tab w:val="left" w:pos="426"/>
                <w:tab w:val="right" w:pos="2636"/>
              </w:tabs>
              <w:spacing w:line="240" w:lineRule="atLeast"/>
              <w:jc w:val="center"/>
              <w:rPr>
                <w:rFonts w:ascii="Arial Narrow" w:hAnsi="Arial Narrow" w:cs="Arial"/>
                <w:i/>
                <w:color w:val="808080"/>
                <w:sz w:val="16"/>
                <w:szCs w:val="16"/>
              </w:rPr>
            </w:pPr>
            <w:proofErr w:type="spellStart"/>
            <w:r w:rsidRPr="007065DE">
              <w:rPr>
                <w:rFonts w:ascii="Arial Narrow" w:hAnsi="Arial Narrow" w:cs="Arial"/>
                <w:i/>
                <w:color w:val="808080"/>
                <w:sz w:val="16"/>
                <w:szCs w:val="16"/>
              </w:rPr>
              <w:t>Eg</w:t>
            </w:r>
            <w:proofErr w:type="spellEnd"/>
            <w:r w:rsidRPr="007065DE">
              <w:rPr>
                <w:rFonts w:ascii="Arial Narrow" w:hAnsi="Arial Narrow" w:cs="Arial"/>
                <w:i/>
                <w:color w:val="808080"/>
                <w:sz w:val="16"/>
                <w:szCs w:val="16"/>
              </w:rPr>
              <w:t xml:space="preserve">. </w:t>
            </w:r>
            <w:r w:rsidR="00A822CE">
              <w:rPr>
                <w:rFonts w:ascii="Arial Narrow" w:hAnsi="Arial Narrow" w:cs="Arial"/>
                <w:i/>
                <w:color w:val="808080"/>
                <w:sz w:val="16"/>
                <w:szCs w:val="16"/>
              </w:rPr>
              <w:t>IT</w:t>
            </w:r>
            <w:r w:rsidR="00F5406F">
              <w:rPr>
                <w:rFonts w:ascii="Arial Narrow" w:hAnsi="Arial Narrow" w:cs="Arial"/>
                <w:i/>
                <w:color w:val="808080"/>
                <w:sz w:val="16"/>
                <w:szCs w:val="16"/>
              </w:rPr>
              <w:t>W</w:t>
            </w:r>
          </w:p>
        </w:tc>
        <w:tc>
          <w:tcPr>
            <w:tcW w:w="2340" w:type="dxa"/>
            <w:tcBorders>
              <w:top w:val="single" w:sz="4" w:space="0" w:color="auto"/>
              <w:left w:val="single" w:sz="4" w:space="0" w:color="auto"/>
              <w:right w:val="single" w:sz="4" w:space="0" w:color="auto"/>
            </w:tcBorders>
            <w:shd w:val="clear" w:color="auto" w:fill="auto"/>
          </w:tcPr>
          <w:p w:rsidR="0044790C" w:rsidRPr="007065DE" w:rsidRDefault="00A822CE" w:rsidP="00F5406F">
            <w:pPr>
              <w:spacing w:line="240" w:lineRule="atLeast"/>
              <w:jc w:val="center"/>
              <w:rPr>
                <w:rFonts w:ascii="Arial Narrow" w:hAnsi="Arial Narrow" w:cs="Arial"/>
                <w:i/>
                <w:color w:val="808080"/>
                <w:sz w:val="16"/>
                <w:szCs w:val="16"/>
              </w:rPr>
            </w:pPr>
            <w:r>
              <w:rPr>
                <w:rFonts w:ascii="Arial Narrow" w:hAnsi="Arial Narrow" w:cs="Arial"/>
                <w:i/>
                <w:color w:val="808080"/>
                <w:sz w:val="16"/>
                <w:szCs w:val="16"/>
              </w:rPr>
              <w:t xml:space="preserve">Industrial </w:t>
            </w:r>
            <w:r w:rsidR="00065B73" w:rsidRPr="007065DE">
              <w:rPr>
                <w:rFonts w:ascii="Arial Narrow" w:hAnsi="Arial Narrow" w:cs="Arial"/>
                <w:i/>
                <w:color w:val="808080"/>
                <w:sz w:val="16"/>
                <w:szCs w:val="16"/>
              </w:rPr>
              <w:t>Technology</w:t>
            </w:r>
            <w:r>
              <w:rPr>
                <w:rFonts w:ascii="Arial Narrow" w:hAnsi="Arial Narrow" w:cs="Arial"/>
                <w:i/>
                <w:color w:val="808080"/>
                <w:sz w:val="16"/>
                <w:szCs w:val="16"/>
              </w:rPr>
              <w:t xml:space="preserve"> - </w:t>
            </w:r>
            <w:r w:rsidR="00F5406F">
              <w:rPr>
                <w:rFonts w:ascii="Arial Narrow" w:hAnsi="Arial Narrow" w:cs="Arial"/>
                <w:i/>
                <w:color w:val="808080"/>
                <w:sz w:val="16"/>
                <w:szCs w:val="16"/>
              </w:rPr>
              <w:t>Wood</w:t>
            </w:r>
          </w:p>
        </w:tc>
        <w:tc>
          <w:tcPr>
            <w:tcW w:w="1496" w:type="dxa"/>
            <w:tcBorders>
              <w:top w:val="single" w:sz="4" w:space="0" w:color="auto"/>
              <w:left w:val="single" w:sz="4" w:space="0" w:color="auto"/>
              <w:right w:val="single" w:sz="4" w:space="0" w:color="auto"/>
            </w:tcBorders>
            <w:shd w:val="clear" w:color="auto" w:fill="auto"/>
          </w:tcPr>
          <w:p w:rsidR="0044790C" w:rsidRPr="007065DE" w:rsidRDefault="00065B73" w:rsidP="00065B73">
            <w:pPr>
              <w:tabs>
                <w:tab w:val="left" w:pos="426"/>
                <w:tab w:val="right" w:pos="2636"/>
              </w:tabs>
              <w:spacing w:line="240" w:lineRule="atLeast"/>
              <w:jc w:val="center"/>
              <w:rPr>
                <w:rFonts w:ascii="Arial Narrow" w:hAnsi="Arial Narrow" w:cs="Arial"/>
                <w:i/>
                <w:color w:val="808080"/>
                <w:sz w:val="16"/>
                <w:szCs w:val="16"/>
              </w:rPr>
            </w:pPr>
            <w:r w:rsidRPr="007065DE">
              <w:rPr>
                <w:rFonts w:ascii="Arial Narrow" w:hAnsi="Arial Narrow" w:cs="Arial"/>
                <w:i/>
                <w:color w:val="808080"/>
                <w:sz w:val="16"/>
                <w:szCs w:val="16"/>
              </w:rPr>
              <w:t>8</w:t>
            </w:r>
          </w:p>
        </w:tc>
      </w:tr>
      <w:tr w:rsidR="00937C86" w:rsidRPr="004256C0" w:rsidTr="00065B73">
        <w:trPr>
          <w:cantSplit/>
          <w:trHeight w:val="284"/>
        </w:trPr>
        <w:tc>
          <w:tcPr>
            <w:tcW w:w="1260" w:type="dxa"/>
            <w:tcBorders>
              <w:top w:val="single" w:sz="4" w:space="0" w:color="auto"/>
              <w:left w:val="single" w:sz="4" w:space="0" w:color="auto"/>
              <w:right w:val="single" w:sz="4" w:space="0" w:color="auto"/>
            </w:tcBorders>
            <w:shd w:val="clear" w:color="auto" w:fill="auto"/>
          </w:tcPr>
          <w:p w:rsidR="00937C86" w:rsidRPr="004256C0" w:rsidRDefault="00937C86" w:rsidP="00A74AA9">
            <w:pPr>
              <w:tabs>
                <w:tab w:val="left" w:pos="426"/>
                <w:tab w:val="right" w:pos="2636"/>
              </w:tabs>
              <w:spacing w:line="240" w:lineRule="atLeast"/>
              <w:rPr>
                <w:rFonts w:ascii="Arial Narrow" w:hAnsi="Arial Narrow" w:cs="Arial"/>
                <w:sz w:val="20"/>
              </w:rPr>
            </w:pPr>
          </w:p>
        </w:tc>
        <w:tc>
          <w:tcPr>
            <w:tcW w:w="2340" w:type="dxa"/>
            <w:tcBorders>
              <w:top w:val="single" w:sz="4" w:space="0" w:color="auto"/>
              <w:left w:val="single" w:sz="4" w:space="0" w:color="auto"/>
              <w:right w:val="single" w:sz="4" w:space="0" w:color="auto"/>
            </w:tcBorders>
            <w:shd w:val="clear" w:color="auto" w:fill="auto"/>
          </w:tcPr>
          <w:p w:rsidR="00937C86" w:rsidRPr="004256C0" w:rsidRDefault="00937C86" w:rsidP="00A74AA9">
            <w:pPr>
              <w:spacing w:line="240" w:lineRule="atLeast"/>
              <w:rPr>
                <w:rFonts w:ascii="Arial Narrow" w:hAnsi="Arial Narrow" w:cs="Arial"/>
                <w:sz w:val="20"/>
              </w:rPr>
            </w:pPr>
          </w:p>
        </w:tc>
        <w:tc>
          <w:tcPr>
            <w:tcW w:w="1496" w:type="dxa"/>
            <w:tcBorders>
              <w:top w:val="single" w:sz="4" w:space="0" w:color="auto"/>
              <w:left w:val="single" w:sz="4" w:space="0" w:color="auto"/>
              <w:right w:val="single" w:sz="4" w:space="0" w:color="auto"/>
            </w:tcBorders>
            <w:shd w:val="clear" w:color="auto" w:fill="auto"/>
          </w:tcPr>
          <w:p w:rsidR="00937C86" w:rsidRPr="004256C0" w:rsidRDefault="00937C86" w:rsidP="00A74AA9">
            <w:pPr>
              <w:tabs>
                <w:tab w:val="left" w:pos="426"/>
                <w:tab w:val="right" w:pos="2636"/>
              </w:tabs>
              <w:spacing w:line="240" w:lineRule="atLeast"/>
              <w:rPr>
                <w:rFonts w:ascii="Arial Narrow" w:hAnsi="Arial Narrow" w:cs="Arial"/>
                <w:sz w:val="20"/>
              </w:rPr>
            </w:pPr>
          </w:p>
        </w:tc>
      </w:tr>
      <w:tr w:rsidR="00CA6FF1" w:rsidRPr="004256C0" w:rsidTr="00065B73">
        <w:trPr>
          <w:cantSplit/>
          <w:trHeight w:val="284"/>
        </w:trPr>
        <w:tc>
          <w:tcPr>
            <w:tcW w:w="1260" w:type="dxa"/>
            <w:tcBorders>
              <w:top w:val="single" w:sz="4" w:space="0" w:color="auto"/>
              <w:left w:val="single" w:sz="4" w:space="0" w:color="auto"/>
              <w:right w:val="single" w:sz="4" w:space="0" w:color="auto"/>
            </w:tcBorders>
            <w:shd w:val="clear" w:color="auto" w:fill="auto"/>
          </w:tcPr>
          <w:p w:rsidR="00CA6FF1" w:rsidRPr="004256C0" w:rsidRDefault="00CA6FF1" w:rsidP="00A74AA9">
            <w:pPr>
              <w:tabs>
                <w:tab w:val="left" w:pos="426"/>
                <w:tab w:val="right" w:pos="2636"/>
              </w:tabs>
              <w:spacing w:line="240" w:lineRule="atLeast"/>
              <w:rPr>
                <w:rFonts w:ascii="Arial Narrow" w:hAnsi="Arial Narrow" w:cs="Arial"/>
                <w:sz w:val="20"/>
              </w:rPr>
            </w:pPr>
          </w:p>
        </w:tc>
        <w:tc>
          <w:tcPr>
            <w:tcW w:w="2340" w:type="dxa"/>
            <w:tcBorders>
              <w:top w:val="single" w:sz="4" w:space="0" w:color="auto"/>
              <w:left w:val="single" w:sz="4" w:space="0" w:color="auto"/>
              <w:right w:val="single" w:sz="4" w:space="0" w:color="auto"/>
            </w:tcBorders>
            <w:shd w:val="clear" w:color="auto" w:fill="auto"/>
          </w:tcPr>
          <w:p w:rsidR="00CA6FF1" w:rsidRPr="004256C0" w:rsidRDefault="00CA6FF1" w:rsidP="00A74AA9">
            <w:pPr>
              <w:spacing w:line="240" w:lineRule="atLeast"/>
              <w:rPr>
                <w:rFonts w:ascii="Arial Narrow" w:hAnsi="Arial Narrow" w:cs="Arial"/>
                <w:sz w:val="20"/>
              </w:rPr>
            </w:pPr>
          </w:p>
        </w:tc>
        <w:tc>
          <w:tcPr>
            <w:tcW w:w="1496" w:type="dxa"/>
            <w:tcBorders>
              <w:top w:val="single" w:sz="4" w:space="0" w:color="auto"/>
              <w:left w:val="single" w:sz="4" w:space="0" w:color="auto"/>
              <w:right w:val="single" w:sz="4" w:space="0" w:color="auto"/>
            </w:tcBorders>
            <w:shd w:val="clear" w:color="auto" w:fill="auto"/>
          </w:tcPr>
          <w:p w:rsidR="00CA6FF1" w:rsidRPr="004256C0" w:rsidRDefault="00CA6FF1" w:rsidP="00A74AA9">
            <w:pPr>
              <w:tabs>
                <w:tab w:val="left" w:pos="426"/>
                <w:tab w:val="right" w:pos="2636"/>
              </w:tabs>
              <w:spacing w:line="240" w:lineRule="atLeast"/>
              <w:rPr>
                <w:rFonts w:ascii="Arial Narrow" w:hAnsi="Arial Narrow" w:cs="Arial"/>
                <w:sz w:val="20"/>
              </w:rPr>
            </w:pPr>
          </w:p>
        </w:tc>
      </w:tr>
      <w:tr w:rsidR="00822555" w:rsidRPr="004256C0" w:rsidTr="00065B73">
        <w:trPr>
          <w:cantSplit/>
          <w:trHeight w:val="284"/>
        </w:trPr>
        <w:tc>
          <w:tcPr>
            <w:tcW w:w="1260" w:type="dxa"/>
            <w:tcBorders>
              <w:top w:val="single" w:sz="4" w:space="0" w:color="auto"/>
              <w:left w:val="single" w:sz="4" w:space="0" w:color="auto"/>
              <w:right w:val="single" w:sz="4" w:space="0" w:color="auto"/>
            </w:tcBorders>
            <w:shd w:val="clear" w:color="auto" w:fill="auto"/>
          </w:tcPr>
          <w:p w:rsidR="00822555" w:rsidRPr="004256C0" w:rsidRDefault="00822555" w:rsidP="00A74AA9">
            <w:pPr>
              <w:tabs>
                <w:tab w:val="left" w:pos="426"/>
                <w:tab w:val="right" w:pos="2636"/>
              </w:tabs>
              <w:spacing w:line="240" w:lineRule="atLeast"/>
              <w:rPr>
                <w:rFonts w:ascii="Arial Narrow" w:hAnsi="Arial Narrow" w:cs="Arial"/>
                <w:sz w:val="20"/>
              </w:rPr>
            </w:pPr>
          </w:p>
        </w:tc>
        <w:tc>
          <w:tcPr>
            <w:tcW w:w="2340" w:type="dxa"/>
            <w:tcBorders>
              <w:top w:val="single" w:sz="4" w:space="0" w:color="auto"/>
              <w:left w:val="single" w:sz="4" w:space="0" w:color="auto"/>
              <w:right w:val="single" w:sz="4" w:space="0" w:color="auto"/>
            </w:tcBorders>
            <w:shd w:val="clear" w:color="auto" w:fill="auto"/>
          </w:tcPr>
          <w:p w:rsidR="00822555" w:rsidRPr="004256C0" w:rsidRDefault="00822555" w:rsidP="00A74AA9">
            <w:pPr>
              <w:spacing w:line="240" w:lineRule="atLeast"/>
              <w:rPr>
                <w:rFonts w:ascii="Arial Narrow" w:hAnsi="Arial Narrow" w:cs="Arial"/>
                <w:sz w:val="20"/>
              </w:rPr>
            </w:pPr>
          </w:p>
        </w:tc>
        <w:tc>
          <w:tcPr>
            <w:tcW w:w="1496" w:type="dxa"/>
            <w:tcBorders>
              <w:top w:val="single" w:sz="4" w:space="0" w:color="auto"/>
              <w:left w:val="single" w:sz="4" w:space="0" w:color="auto"/>
              <w:right w:val="single" w:sz="4" w:space="0" w:color="auto"/>
            </w:tcBorders>
            <w:shd w:val="clear" w:color="auto" w:fill="auto"/>
          </w:tcPr>
          <w:p w:rsidR="00822555" w:rsidRPr="004256C0" w:rsidRDefault="00822555" w:rsidP="00A74AA9">
            <w:pPr>
              <w:tabs>
                <w:tab w:val="left" w:pos="426"/>
                <w:tab w:val="right" w:pos="2636"/>
              </w:tabs>
              <w:spacing w:line="240" w:lineRule="atLeast"/>
              <w:rPr>
                <w:rFonts w:ascii="Arial Narrow" w:hAnsi="Arial Narrow" w:cs="Arial"/>
                <w:sz w:val="20"/>
              </w:rPr>
            </w:pPr>
          </w:p>
        </w:tc>
      </w:tr>
    </w:tbl>
    <w:p w:rsidR="00B35D2C" w:rsidRDefault="00B35D2C" w:rsidP="005E4296">
      <w:pPr>
        <w:tabs>
          <w:tab w:val="left" w:pos="426"/>
          <w:tab w:val="right" w:pos="2636"/>
        </w:tabs>
        <w:rPr>
          <w:rFonts w:ascii="Arial Narrow" w:hAnsi="Arial Narrow" w:cs="Arial"/>
          <w:b/>
          <w:sz w:val="16"/>
          <w:szCs w:val="16"/>
        </w:rPr>
      </w:pPr>
    </w:p>
    <w:p w:rsidR="00B35D2C" w:rsidRDefault="00B35D2C" w:rsidP="005E4296">
      <w:pPr>
        <w:tabs>
          <w:tab w:val="left" w:pos="426"/>
          <w:tab w:val="right" w:pos="2636"/>
        </w:tabs>
        <w:rPr>
          <w:rFonts w:ascii="Arial Narrow" w:hAnsi="Arial Narrow" w:cs="Arial"/>
          <w:b/>
          <w:sz w:val="16"/>
          <w:szCs w:val="16"/>
        </w:rPr>
      </w:pPr>
    </w:p>
    <w:p w:rsidR="00B35D2C" w:rsidRDefault="00B35D2C" w:rsidP="005E4296">
      <w:pPr>
        <w:tabs>
          <w:tab w:val="left" w:pos="426"/>
          <w:tab w:val="right" w:pos="2636"/>
        </w:tabs>
        <w:rPr>
          <w:rFonts w:ascii="Arial Narrow" w:hAnsi="Arial Narrow" w:cs="Arial"/>
          <w:b/>
          <w:sz w:val="16"/>
          <w:szCs w:val="16"/>
        </w:rPr>
      </w:pPr>
    </w:p>
    <w:p w:rsidR="00613083" w:rsidRPr="00B35D2C" w:rsidRDefault="00B35D2C" w:rsidP="005E4296">
      <w:pPr>
        <w:tabs>
          <w:tab w:val="left" w:pos="426"/>
          <w:tab w:val="right" w:pos="2636"/>
        </w:tabs>
        <w:rPr>
          <w:rFonts w:ascii="Arial Narrow" w:hAnsi="Arial Narrow" w:cs="Arial"/>
          <w:sz w:val="16"/>
          <w:szCs w:val="16"/>
        </w:rPr>
      </w:pPr>
      <w:r>
        <w:rPr>
          <w:rFonts w:ascii="Arial Narrow" w:hAnsi="Arial Narrow" w:cs="Arial"/>
          <w:b/>
          <w:sz w:val="16"/>
          <w:szCs w:val="16"/>
        </w:rPr>
        <w:t xml:space="preserve">OTHER </w:t>
      </w:r>
      <w:r>
        <w:rPr>
          <w:rFonts w:ascii="Arial Narrow" w:hAnsi="Arial Narrow" w:cs="Arial"/>
          <w:sz w:val="16"/>
          <w:szCs w:val="16"/>
        </w:rPr>
        <w:t>subjects you have taught in the last FIVE (5) years</w:t>
      </w:r>
    </w:p>
    <w:tbl>
      <w:tblPr>
        <w:tblW w:w="50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60"/>
        <w:gridCol w:w="2340"/>
        <w:gridCol w:w="1496"/>
      </w:tblGrid>
      <w:tr w:rsidR="00B35D2C" w:rsidRPr="00065B73" w:rsidTr="00B35D2C">
        <w:trPr>
          <w:cantSplit/>
          <w:trHeight w:val="249"/>
        </w:trPr>
        <w:tc>
          <w:tcPr>
            <w:tcW w:w="1260" w:type="dxa"/>
            <w:tcBorders>
              <w:top w:val="single" w:sz="4" w:space="0" w:color="auto"/>
              <w:left w:val="single" w:sz="4" w:space="0" w:color="auto"/>
              <w:right w:val="single" w:sz="4" w:space="0" w:color="auto"/>
            </w:tcBorders>
            <w:shd w:val="clear" w:color="auto" w:fill="auto"/>
          </w:tcPr>
          <w:p w:rsidR="00B35D2C" w:rsidRPr="00065B73" w:rsidRDefault="00B35D2C" w:rsidP="00B35D2C">
            <w:pPr>
              <w:tabs>
                <w:tab w:val="left" w:pos="426"/>
                <w:tab w:val="right" w:pos="2636"/>
              </w:tabs>
              <w:spacing w:before="60" w:after="60" w:line="240" w:lineRule="atLeast"/>
              <w:jc w:val="center"/>
              <w:rPr>
                <w:rFonts w:ascii="Arial Narrow" w:hAnsi="Arial Narrow" w:cs="Arial"/>
                <w:b/>
                <w:sz w:val="18"/>
                <w:szCs w:val="18"/>
              </w:rPr>
            </w:pPr>
            <w:r w:rsidRPr="00065B73">
              <w:rPr>
                <w:rFonts w:ascii="Arial Narrow" w:hAnsi="Arial Narrow" w:cs="Arial"/>
                <w:b/>
                <w:sz w:val="18"/>
                <w:szCs w:val="18"/>
              </w:rPr>
              <w:lastRenderedPageBreak/>
              <w:t>Subject code</w:t>
            </w:r>
          </w:p>
        </w:tc>
        <w:tc>
          <w:tcPr>
            <w:tcW w:w="2340" w:type="dxa"/>
            <w:tcBorders>
              <w:top w:val="single" w:sz="4" w:space="0" w:color="auto"/>
              <w:left w:val="single" w:sz="4" w:space="0" w:color="auto"/>
              <w:right w:val="single" w:sz="4" w:space="0" w:color="auto"/>
            </w:tcBorders>
            <w:shd w:val="clear" w:color="auto" w:fill="auto"/>
          </w:tcPr>
          <w:p w:rsidR="00B35D2C" w:rsidRPr="00065B73" w:rsidRDefault="00B35D2C" w:rsidP="00B35D2C">
            <w:pPr>
              <w:spacing w:before="60" w:after="60" w:line="240" w:lineRule="atLeast"/>
              <w:jc w:val="center"/>
              <w:rPr>
                <w:rFonts w:ascii="Arial Narrow" w:hAnsi="Arial Narrow" w:cs="Arial"/>
                <w:b/>
                <w:sz w:val="18"/>
                <w:szCs w:val="18"/>
              </w:rPr>
            </w:pPr>
            <w:r w:rsidRPr="00065B73">
              <w:rPr>
                <w:rFonts w:ascii="Arial Narrow" w:hAnsi="Arial Narrow" w:cs="Arial"/>
                <w:b/>
                <w:sz w:val="18"/>
                <w:szCs w:val="18"/>
              </w:rPr>
              <w:t>Subject name</w:t>
            </w:r>
          </w:p>
        </w:tc>
        <w:tc>
          <w:tcPr>
            <w:tcW w:w="1496" w:type="dxa"/>
            <w:tcBorders>
              <w:top w:val="single" w:sz="4" w:space="0" w:color="auto"/>
              <w:left w:val="single" w:sz="4" w:space="0" w:color="auto"/>
              <w:right w:val="single" w:sz="4" w:space="0" w:color="auto"/>
            </w:tcBorders>
            <w:shd w:val="clear" w:color="auto" w:fill="auto"/>
          </w:tcPr>
          <w:p w:rsidR="00B35D2C" w:rsidRPr="00065B73" w:rsidRDefault="00B35D2C" w:rsidP="00B35D2C">
            <w:pPr>
              <w:tabs>
                <w:tab w:val="left" w:pos="426"/>
                <w:tab w:val="right" w:pos="2636"/>
              </w:tabs>
              <w:spacing w:before="60" w:after="60" w:line="240" w:lineRule="atLeast"/>
              <w:jc w:val="center"/>
              <w:rPr>
                <w:rFonts w:ascii="Arial Narrow" w:hAnsi="Arial Narrow" w:cs="Arial"/>
                <w:b/>
                <w:sz w:val="18"/>
                <w:szCs w:val="18"/>
              </w:rPr>
            </w:pPr>
            <w:r w:rsidRPr="00065B73">
              <w:rPr>
                <w:rFonts w:ascii="Arial Narrow" w:hAnsi="Arial Narrow" w:cs="Arial"/>
                <w:b/>
                <w:sz w:val="18"/>
                <w:szCs w:val="18"/>
              </w:rPr>
              <w:t>No. years taught</w:t>
            </w:r>
          </w:p>
        </w:tc>
      </w:tr>
      <w:tr w:rsidR="00B35D2C" w:rsidRPr="004256C0" w:rsidTr="00B35D2C">
        <w:trPr>
          <w:cantSplit/>
          <w:trHeight w:val="284"/>
        </w:trPr>
        <w:tc>
          <w:tcPr>
            <w:tcW w:w="1260" w:type="dxa"/>
            <w:tcBorders>
              <w:top w:val="single" w:sz="4" w:space="0" w:color="auto"/>
              <w:left w:val="single" w:sz="4" w:space="0" w:color="auto"/>
              <w:bottom w:val="single" w:sz="4" w:space="0" w:color="auto"/>
              <w:right w:val="single" w:sz="4" w:space="0" w:color="auto"/>
            </w:tcBorders>
            <w:shd w:val="clear" w:color="auto" w:fill="auto"/>
          </w:tcPr>
          <w:p w:rsidR="00B35D2C" w:rsidRPr="004256C0" w:rsidRDefault="00B35D2C" w:rsidP="00B35D2C">
            <w:pPr>
              <w:tabs>
                <w:tab w:val="left" w:pos="426"/>
                <w:tab w:val="right" w:pos="2636"/>
              </w:tabs>
              <w:spacing w:line="240" w:lineRule="atLeast"/>
              <w:rPr>
                <w:rFonts w:ascii="Arial Narrow" w:hAnsi="Arial Narrow" w:cs="Arial"/>
                <w:sz w:val="20"/>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B35D2C" w:rsidRPr="004256C0" w:rsidRDefault="00B35D2C" w:rsidP="00B35D2C">
            <w:pPr>
              <w:spacing w:line="240" w:lineRule="atLeast"/>
              <w:rPr>
                <w:rFonts w:ascii="Arial Narrow" w:hAnsi="Arial Narrow" w:cs="Arial"/>
                <w:sz w:val="20"/>
              </w:rPr>
            </w:pPr>
          </w:p>
        </w:tc>
        <w:tc>
          <w:tcPr>
            <w:tcW w:w="1496" w:type="dxa"/>
            <w:tcBorders>
              <w:top w:val="single" w:sz="4" w:space="0" w:color="auto"/>
              <w:left w:val="single" w:sz="4" w:space="0" w:color="auto"/>
              <w:bottom w:val="single" w:sz="4" w:space="0" w:color="auto"/>
              <w:right w:val="single" w:sz="4" w:space="0" w:color="auto"/>
            </w:tcBorders>
            <w:shd w:val="clear" w:color="auto" w:fill="auto"/>
          </w:tcPr>
          <w:p w:rsidR="00B35D2C" w:rsidRPr="004256C0" w:rsidRDefault="00B35D2C" w:rsidP="00B35D2C">
            <w:pPr>
              <w:tabs>
                <w:tab w:val="left" w:pos="426"/>
                <w:tab w:val="right" w:pos="2636"/>
              </w:tabs>
              <w:spacing w:line="240" w:lineRule="atLeast"/>
              <w:rPr>
                <w:rFonts w:ascii="Arial Narrow" w:hAnsi="Arial Narrow" w:cs="Arial"/>
                <w:sz w:val="20"/>
              </w:rPr>
            </w:pPr>
          </w:p>
        </w:tc>
      </w:tr>
      <w:tr w:rsidR="00B35D2C" w:rsidRPr="004256C0" w:rsidTr="00B35D2C">
        <w:trPr>
          <w:cantSplit/>
          <w:trHeight w:val="284"/>
        </w:trPr>
        <w:tc>
          <w:tcPr>
            <w:tcW w:w="1260" w:type="dxa"/>
            <w:tcBorders>
              <w:top w:val="single" w:sz="4" w:space="0" w:color="auto"/>
              <w:left w:val="single" w:sz="4" w:space="0" w:color="auto"/>
              <w:bottom w:val="single" w:sz="4" w:space="0" w:color="auto"/>
              <w:right w:val="single" w:sz="4" w:space="0" w:color="auto"/>
            </w:tcBorders>
            <w:shd w:val="clear" w:color="auto" w:fill="auto"/>
          </w:tcPr>
          <w:p w:rsidR="00B35D2C" w:rsidRPr="004256C0" w:rsidRDefault="00B35D2C" w:rsidP="00B35D2C">
            <w:pPr>
              <w:tabs>
                <w:tab w:val="left" w:pos="426"/>
                <w:tab w:val="right" w:pos="2636"/>
              </w:tabs>
              <w:spacing w:line="240" w:lineRule="atLeast"/>
              <w:rPr>
                <w:rFonts w:ascii="Arial Narrow" w:hAnsi="Arial Narrow" w:cs="Arial"/>
                <w:sz w:val="20"/>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B35D2C" w:rsidRPr="004256C0" w:rsidRDefault="00B35D2C" w:rsidP="00B35D2C">
            <w:pPr>
              <w:spacing w:line="240" w:lineRule="atLeast"/>
              <w:rPr>
                <w:rFonts w:ascii="Arial Narrow" w:hAnsi="Arial Narrow" w:cs="Arial"/>
                <w:sz w:val="20"/>
              </w:rPr>
            </w:pPr>
          </w:p>
        </w:tc>
        <w:tc>
          <w:tcPr>
            <w:tcW w:w="1496" w:type="dxa"/>
            <w:tcBorders>
              <w:top w:val="single" w:sz="4" w:space="0" w:color="auto"/>
              <w:left w:val="single" w:sz="4" w:space="0" w:color="auto"/>
              <w:bottom w:val="single" w:sz="4" w:space="0" w:color="auto"/>
              <w:right w:val="single" w:sz="4" w:space="0" w:color="auto"/>
            </w:tcBorders>
            <w:shd w:val="clear" w:color="auto" w:fill="auto"/>
          </w:tcPr>
          <w:p w:rsidR="00B35D2C" w:rsidRPr="004256C0" w:rsidRDefault="00B35D2C" w:rsidP="00B35D2C">
            <w:pPr>
              <w:tabs>
                <w:tab w:val="left" w:pos="426"/>
                <w:tab w:val="right" w:pos="2636"/>
              </w:tabs>
              <w:spacing w:line="240" w:lineRule="atLeast"/>
              <w:rPr>
                <w:rFonts w:ascii="Arial Narrow" w:hAnsi="Arial Narrow" w:cs="Arial"/>
                <w:sz w:val="20"/>
              </w:rPr>
            </w:pPr>
          </w:p>
        </w:tc>
      </w:tr>
      <w:tr w:rsidR="00B35D2C" w:rsidRPr="004256C0" w:rsidTr="00B35D2C">
        <w:trPr>
          <w:cantSplit/>
          <w:trHeight w:val="284"/>
        </w:trPr>
        <w:tc>
          <w:tcPr>
            <w:tcW w:w="1260" w:type="dxa"/>
            <w:tcBorders>
              <w:top w:val="single" w:sz="4" w:space="0" w:color="auto"/>
              <w:left w:val="single" w:sz="4" w:space="0" w:color="auto"/>
              <w:bottom w:val="single" w:sz="4" w:space="0" w:color="auto"/>
              <w:right w:val="single" w:sz="4" w:space="0" w:color="auto"/>
            </w:tcBorders>
            <w:shd w:val="clear" w:color="auto" w:fill="auto"/>
          </w:tcPr>
          <w:p w:rsidR="00B35D2C" w:rsidRPr="004256C0" w:rsidRDefault="00B35D2C" w:rsidP="00B35D2C">
            <w:pPr>
              <w:tabs>
                <w:tab w:val="left" w:pos="426"/>
                <w:tab w:val="right" w:pos="2636"/>
              </w:tabs>
              <w:spacing w:line="240" w:lineRule="atLeast"/>
              <w:rPr>
                <w:rFonts w:ascii="Arial Narrow" w:hAnsi="Arial Narrow" w:cs="Arial"/>
                <w:sz w:val="20"/>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B35D2C" w:rsidRPr="004256C0" w:rsidRDefault="00B35D2C" w:rsidP="00B35D2C">
            <w:pPr>
              <w:spacing w:line="240" w:lineRule="atLeast"/>
              <w:rPr>
                <w:rFonts w:ascii="Arial Narrow" w:hAnsi="Arial Narrow" w:cs="Arial"/>
                <w:sz w:val="20"/>
              </w:rPr>
            </w:pPr>
          </w:p>
        </w:tc>
        <w:tc>
          <w:tcPr>
            <w:tcW w:w="1496" w:type="dxa"/>
            <w:tcBorders>
              <w:top w:val="single" w:sz="4" w:space="0" w:color="auto"/>
              <w:left w:val="single" w:sz="4" w:space="0" w:color="auto"/>
              <w:bottom w:val="single" w:sz="4" w:space="0" w:color="auto"/>
              <w:right w:val="single" w:sz="4" w:space="0" w:color="auto"/>
            </w:tcBorders>
            <w:shd w:val="clear" w:color="auto" w:fill="auto"/>
          </w:tcPr>
          <w:p w:rsidR="00B35D2C" w:rsidRPr="004256C0" w:rsidRDefault="00B35D2C" w:rsidP="00B35D2C">
            <w:pPr>
              <w:tabs>
                <w:tab w:val="left" w:pos="426"/>
                <w:tab w:val="right" w:pos="2636"/>
              </w:tabs>
              <w:spacing w:line="240" w:lineRule="atLeast"/>
              <w:rPr>
                <w:rFonts w:ascii="Arial Narrow" w:hAnsi="Arial Narrow" w:cs="Arial"/>
                <w:sz w:val="20"/>
              </w:rPr>
            </w:pPr>
          </w:p>
        </w:tc>
      </w:tr>
    </w:tbl>
    <w:p w:rsidR="00246FF1" w:rsidRDefault="00246FF1" w:rsidP="005E4296">
      <w:pPr>
        <w:tabs>
          <w:tab w:val="left" w:pos="426"/>
          <w:tab w:val="right" w:pos="2636"/>
        </w:tabs>
        <w:rPr>
          <w:rFonts w:ascii="Arial Narrow" w:hAnsi="Arial Narrow" w:cs="Arial"/>
          <w:b/>
          <w:sz w:val="16"/>
          <w:szCs w:val="16"/>
        </w:rPr>
      </w:pPr>
    </w:p>
    <w:p w:rsidR="00246FF1" w:rsidRDefault="00246FF1" w:rsidP="00246FF1">
      <w:pPr>
        <w:shd w:val="clear" w:color="auto" w:fill="0C0C0C"/>
        <w:tabs>
          <w:tab w:val="left" w:pos="426"/>
          <w:tab w:val="right" w:pos="2636"/>
        </w:tabs>
        <w:outlineLvl w:val="0"/>
        <w:rPr>
          <w:rFonts w:ascii="Arial Narrow" w:hAnsi="Arial Narrow" w:cs="Arial"/>
          <w:i/>
          <w:sz w:val="16"/>
          <w:szCs w:val="16"/>
        </w:rPr>
      </w:pPr>
      <w:r>
        <w:rPr>
          <w:rFonts w:ascii="Arial Narrow" w:hAnsi="Arial Narrow" w:cs="Arial"/>
          <w:b/>
          <w:sz w:val="20"/>
        </w:rPr>
        <w:t>5</w:t>
      </w:r>
      <w:r w:rsidRPr="00384459">
        <w:rPr>
          <w:rFonts w:ascii="Arial Narrow" w:hAnsi="Arial Narrow" w:cs="Arial"/>
          <w:b/>
          <w:sz w:val="20"/>
        </w:rPr>
        <w:t>.</w:t>
      </w:r>
      <w:r>
        <w:rPr>
          <w:rFonts w:ascii="Arial Narrow" w:hAnsi="Arial Narrow" w:cs="Arial"/>
          <w:b/>
          <w:sz w:val="20"/>
        </w:rPr>
        <w:t xml:space="preserve">  </w:t>
      </w:r>
      <w:r w:rsidRPr="004256C0">
        <w:rPr>
          <w:rFonts w:ascii="Arial Narrow" w:hAnsi="Arial Narrow" w:cs="Arial"/>
          <w:b/>
          <w:sz w:val="20"/>
        </w:rPr>
        <w:t>KEY LEARNING AREA/S (KLA’S)</w:t>
      </w:r>
    </w:p>
    <w:p w:rsidR="00246FF1" w:rsidRPr="00384459" w:rsidRDefault="00246FF1" w:rsidP="00246FF1">
      <w:pPr>
        <w:tabs>
          <w:tab w:val="left" w:pos="426"/>
          <w:tab w:val="right" w:pos="2636"/>
        </w:tabs>
        <w:outlineLvl w:val="0"/>
        <w:rPr>
          <w:rFonts w:ascii="Arial Narrow" w:hAnsi="Arial Narrow" w:cs="Arial"/>
          <w:b/>
          <w:sz w:val="8"/>
          <w:szCs w:val="8"/>
        </w:rPr>
      </w:pP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2352"/>
        <w:gridCol w:w="288"/>
        <w:gridCol w:w="2112"/>
      </w:tblGrid>
      <w:tr w:rsidR="00246FF1" w:rsidRPr="004256C0" w:rsidTr="00246FF1">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246FF1" w:rsidRPr="004256C0" w:rsidRDefault="00246FF1" w:rsidP="00246FF1">
            <w:pPr>
              <w:ind w:left="142" w:hanging="142"/>
              <w:rPr>
                <w:rFonts w:ascii="Arial Narrow" w:hAnsi="Arial Narrow" w:cs="Arial"/>
                <w:sz w:val="20"/>
              </w:rPr>
            </w:pPr>
          </w:p>
        </w:tc>
        <w:tc>
          <w:tcPr>
            <w:tcW w:w="2352" w:type="dxa"/>
            <w:tcBorders>
              <w:top w:val="nil"/>
              <w:left w:val="nil"/>
              <w:bottom w:val="nil"/>
              <w:right w:val="single" w:sz="4" w:space="0" w:color="auto"/>
            </w:tcBorders>
            <w:shd w:val="clear" w:color="auto" w:fill="auto"/>
          </w:tcPr>
          <w:p w:rsidR="00246FF1" w:rsidRPr="004256C0" w:rsidRDefault="00246FF1" w:rsidP="00246FF1">
            <w:pPr>
              <w:tabs>
                <w:tab w:val="left" w:pos="426"/>
                <w:tab w:val="right" w:pos="2636"/>
              </w:tabs>
              <w:rPr>
                <w:rFonts w:ascii="Arial Narrow" w:hAnsi="Arial Narrow" w:cs="Arial"/>
                <w:sz w:val="20"/>
              </w:rPr>
            </w:pPr>
            <w:r w:rsidRPr="004256C0">
              <w:rPr>
                <w:rFonts w:ascii="Arial Narrow" w:hAnsi="Arial Narrow" w:cs="Arial"/>
                <w:sz w:val="20"/>
              </w:rPr>
              <w:t>TAS</w:t>
            </w:r>
          </w:p>
        </w:tc>
        <w:tc>
          <w:tcPr>
            <w:tcW w:w="288" w:type="dxa"/>
            <w:tcBorders>
              <w:top w:val="single" w:sz="4" w:space="0" w:color="auto"/>
              <w:left w:val="single" w:sz="4" w:space="0" w:color="auto"/>
              <w:bottom w:val="single" w:sz="4" w:space="0" w:color="auto"/>
              <w:right w:val="single" w:sz="4" w:space="0" w:color="auto"/>
            </w:tcBorders>
            <w:shd w:val="clear" w:color="auto" w:fill="auto"/>
          </w:tcPr>
          <w:p w:rsidR="00246FF1" w:rsidRPr="004256C0" w:rsidRDefault="00246FF1" w:rsidP="00246FF1">
            <w:pPr>
              <w:ind w:left="142" w:hanging="142"/>
              <w:rPr>
                <w:rFonts w:ascii="Arial Narrow" w:hAnsi="Arial Narrow" w:cs="Arial"/>
                <w:sz w:val="20"/>
              </w:rPr>
            </w:pPr>
          </w:p>
        </w:tc>
        <w:tc>
          <w:tcPr>
            <w:tcW w:w="2112" w:type="dxa"/>
            <w:tcBorders>
              <w:top w:val="nil"/>
              <w:left w:val="single" w:sz="4" w:space="0" w:color="auto"/>
              <w:bottom w:val="nil"/>
              <w:right w:val="nil"/>
            </w:tcBorders>
            <w:shd w:val="clear" w:color="auto" w:fill="auto"/>
          </w:tcPr>
          <w:p w:rsidR="00246FF1" w:rsidRPr="004256C0" w:rsidRDefault="00246FF1" w:rsidP="00246FF1">
            <w:pPr>
              <w:tabs>
                <w:tab w:val="left" w:pos="426"/>
                <w:tab w:val="right" w:pos="2636"/>
              </w:tabs>
              <w:rPr>
                <w:rFonts w:ascii="Arial Narrow" w:hAnsi="Arial Narrow" w:cs="Arial"/>
                <w:sz w:val="20"/>
              </w:rPr>
            </w:pPr>
            <w:r w:rsidRPr="004256C0">
              <w:rPr>
                <w:rFonts w:ascii="Arial Narrow" w:hAnsi="Arial Narrow" w:cs="Arial"/>
                <w:sz w:val="20"/>
              </w:rPr>
              <w:t>English</w:t>
            </w:r>
          </w:p>
        </w:tc>
      </w:tr>
    </w:tbl>
    <w:p w:rsidR="00246FF1" w:rsidRPr="004256C0" w:rsidRDefault="00246FF1" w:rsidP="00246FF1">
      <w:pPr>
        <w:tabs>
          <w:tab w:val="left" w:pos="392"/>
          <w:tab w:val="right" w:pos="5107"/>
        </w:tabs>
        <w:ind w:left="108"/>
        <w:rPr>
          <w:rFonts w:ascii="Arial Narrow" w:hAnsi="Arial Narrow" w:cs="Arial"/>
          <w:sz w:val="4"/>
          <w:szCs w:val="4"/>
        </w:rPr>
      </w:pPr>
      <w:r w:rsidRPr="004256C0">
        <w:rPr>
          <w:rFonts w:ascii="Arial Narrow" w:hAnsi="Arial Narrow" w:cs="Arial"/>
          <w:sz w:val="4"/>
          <w:szCs w:val="4"/>
        </w:rPr>
        <w:tab/>
      </w: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2352"/>
        <w:gridCol w:w="289"/>
        <w:gridCol w:w="2111"/>
      </w:tblGrid>
      <w:tr w:rsidR="00246FF1" w:rsidRPr="004256C0" w:rsidTr="00246FF1">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246FF1" w:rsidRPr="004256C0" w:rsidRDefault="00246FF1" w:rsidP="00246FF1">
            <w:pPr>
              <w:ind w:left="142" w:hanging="142"/>
              <w:rPr>
                <w:rFonts w:ascii="Arial Narrow" w:hAnsi="Arial Narrow" w:cs="Arial"/>
                <w:sz w:val="20"/>
              </w:rPr>
            </w:pPr>
          </w:p>
        </w:tc>
        <w:tc>
          <w:tcPr>
            <w:tcW w:w="2352" w:type="dxa"/>
            <w:tcBorders>
              <w:top w:val="nil"/>
              <w:left w:val="nil"/>
              <w:bottom w:val="nil"/>
              <w:right w:val="single" w:sz="4" w:space="0" w:color="auto"/>
            </w:tcBorders>
            <w:shd w:val="clear" w:color="auto" w:fill="auto"/>
          </w:tcPr>
          <w:p w:rsidR="00246FF1" w:rsidRPr="004256C0" w:rsidRDefault="00246FF1" w:rsidP="00246FF1">
            <w:pPr>
              <w:tabs>
                <w:tab w:val="left" w:pos="426"/>
                <w:tab w:val="right" w:pos="2636"/>
              </w:tabs>
              <w:rPr>
                <w:rFonts w:ascii="Arial Narrow" w:hAnsi="Arial Narrow" w:cs="Arial"/>
                <w:sz w:val="20"/>
              </w:rPr>
            </w:pPr>
            <w:r w:rsidRPr="004256C0">
              <w:rPr>
                <w:rFonts w:ascii="Arial Narrow" w:hAnsi="Arial Narrow" w:cs="Arial"/>
                <w:sz w:val="20"/>
              </w:rPr>
              <w:t>HSIE</w:t>
            </w:r>
          </w:p>
        </w:tc>
        <w:tc>
          <w:tcPr>
            <w:tcW w:w="289" w:type="dxa"/>
            <w:tcBorders>
              <w:top w:val="single" w:sz="4" w:space="0" w:color="auto"/>
              <w:left w:val="single" w:sz="4" w:space="0" w:color="auto"/>
              <w:bottom w:val="single" w:sz="4" w:space="0" w:color="auto"/>
              <w:right w:val="single" w:sz="4" w:space="0" w:color="auto"/>
            </w:tcBorders>
            <w:shd w:val="clear" w:color="auto" w:fill="auto"/>
          </w:tcPr>
          <w:p w:rsidR="00246FF1" w:rsidRPr="004256C0" w:rsidRDefault="00246FF1" w:rsidP="00246FF1">
            <w:pPr>
              <w:tabs>
                <w:tab w:val="left" w:pos="426"/>
                <w:tab w:val="right" w:pos="2636"/>
              </w:tabs>
              <w:rPr>
                <w:rFonts w:ascii="Arial Narrow" w:hAnsi="Arial Narrow" w:cs="Arial"/>
                <w:sz w:val="20"/>
              </w:rPr>
            </w:pPr>
          </w:p>
        </w:tc>
        <w:tc>
          <w:tcPr>
            <w:tcW w:w="2111" w:type="dxa"/>
            <w:tcBorders>
              <w:top w:val="nil"/>
              <w:left w:val="single" w:sz="4" w:space="0" w:color="auto"/>
              <w:bottom w:val="nil"/>
              <w:right w:val="nil"/>
            </w:tcBorders>
            <w:shd w:val="clear" w:color="auto" w:fill="auto"/>
          </w:tcPr>
          <w:p w:rsidR="00246FF1" w:rsidRPr="004256C0" w:rsidRDefault="00246FF1" w:rsidP="00246FF1">
            <w:pPr>
              <w:tabs>
                <w:tab w:val="left" w:pos="426"/>
                <w:tab w:val="right" w:pos="2636"/>
              </w:tabs>
              <w:rPr>
                <w:rFonts w:ascii="Arial Narrow" w:hAnsi="Arial Narrow" w:cs="Arial"/>
                <w:sz w:val="20"/>
              </w:rPr>
            </w:pPr>
            <w:r w:rsidRPr="004256C0">
              <w:rPr>
                <w:rFonts w:ascii="Arial Narrow" w:hAnsi="Arial Narrow" w:cs="Arial"/>
                <w:sz w:val="20"/>
              </w:rPr>
              <w:t>PDHPE</w:t>
            </w:r>
          </w:p>
        </w:tc>
      </w:tr>
    </w:tbl>
    <w:p w:rsidR="00246FF1" w:rsidRPr="004256C0" w:rsidRDefault="00246FF1" w:rsidP="00246FF1">
      <w:pPr>
        <w:tabs>
          <w:tab w:val="left" w:pos="392"/>
          <w:tab w:val="right" w:pos="5107"/>
        </w:tabs>
        <w:ind w:left="108"/>
        <w:rPr>
          <w:rFonts w:ascii="Arial Narrow" w:hAnsi="Arial Narrow" w:cs="Arial"/>
          <w:sz w:val="4"/>
          <w:szCs w:val="4"/>
        </w:rPr>
      </w:pPr>
      <w:r w:rsidRPr="004256C0">
        <w:rPr>
          <w:rFonts w:ascii="Arial Narrow" w:hAnsi="Arial Narrow" w:cs="Arial"/>
          <w:sz w:val="4"/>
          <w:szCs w:val="4"/>
        </w:rPr>
        <w:tab/>
      </w: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2352"/>
        <w:gridCol w:w="288"/>
        <w:gridCol w:w="2112"/>
      </w:tblGrid>
      <w:tr w:rsidR="00246FF1" w:rsidRPr="004256C0" w:rsidTr="00246FF1">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246FF1" w:rsidRPr="004256C0" w:rsidRDefault="00246FF1" w:rsidP="00246FF1">
            <w:pPr>
              <w:ind w:left="142" w:hanging="142"/>
              <w:rPr>
                <w:rFonts w:ascii="Arial Narrow" w:hAnsi="Arial Narrow" w:cs="Arial"/>
                <w:sz w:val="20"/>
              </w:rPr>
            </w:pPr>
          </w:p>
        </w:tc>
        <w:tc>
          <w:tcPr>
            <w:tcW w:w="2352" w:type="dxa"/>
            <w:tcBorders>
              <w:top w:val="nil"/>
              <w:left w:val="nil"/>
              <w:bottom w:val="nil"/>
              <w:right w:val="single" w:sz="4" w:space="0" w:color="auto"/>
            </w:tcBorders>
            <w:shd w:val="clear" w:color="auto" w:fill="auto"/>
          </w:tcPr>
          <w:p w:rsidR="00246FF1" w:rsidRPr="004256C0" w:rsidRDefault="00246FF1" w:rsidP="00246FF1">
            <w:pPr>
              <w:tabs>
                <w:tab w:val="left" w:pos="426"/>
                <w:tab w:val="right" w:pos="2636"/>
              </w:tabs>
              <w:rPr>
                <w:rFonts w:ascii="Arial Narrow" w:hAnsi="Arial Narrow" w:cs="Arial"/>
                <w:sz w:val="20"/>
              </w:rPr>
            </w:pPr>
            <w:r w:rsidRPr="004256C0">
              <w:rPr>
                <w:rFonts w:ascii="Arial Narrow" w:hAnsi="Arial Narrow" w:cs="Arial"/>
                <w:sz w:val="20"/>
              </w:rPr>
              <w:t>Science</w:t>
            </w:r>
          </w:p>
        </w:tc>
        <w:tc>
          <w:tcPr>
            <w:tcW w:w="288" w:type="dxa"/>
            <w:tcBorders>
              <w:top w:val="single" w:sz="4" w:space="0" w:color="auto"/>
              <w:left w:val="single" w:sz="4" w:space="0" w:color="auto"/>
              <w:bottom w:val="single" w:sz="4" w:space="0" w:color="auto"/>
              <w:right w:val="single" w:sz="4" w:space="0" w:color="auto"/>
            </w:tcBorders>
            <w:shd w:val="clear" w:color="auto" w:fill="auto"/>
          </w:tcPr>
          <w:p w:rsidR="00246FF1" w:rsidRPr="004256C0" w:rsidRDefault="00246FF1" w:rsidP="00246FF1">
            <w:pPr>
              <w:ind w:left="142" w:hanging="142"/>
              <w:rPr>
                <w:rFonts w:ascii="Arial Narrow" w:hAnsi="Arial Narrow" w:cs="Arial"/>
                <w:sz w:val="20"/>
              </w:rPr>
            </w:pPr>
          </w:p>
        </w:tc>
        <w:tc>
          <w:tcPr>
            <w:tcW w:w="2112" w:type="dxa"/>
            <w:tcBorders>
              <w:top w:val="nil"/>
              <w:left w:val="single" w:sz="4" w:space="0" w:color="auto"/>
              <w:bottom w:val="nil"/>
              <w:right w:val="nil"/>
            </w:tcBorders>
            <w:shd w:val="clear" w:color="auto" w:fill="auto"/>
          </w:tcPr>
          <w:p w:rsidR="00246FF1" w:rsidRPr="004256C0" w:rsidRDefault="00246FF1" w:rsidP="00246FF1">
            <w:pPr>
              <w:tabs>
                <w:tab w:val="left" w:pos="426"/>
                <w:tab w:val="right" w:pos="2636"/>
              </w:tabs>
              <w:rPr>
                <w:rFonts w:ascii="Arial Narrow" w:hAnsi="Arial Narrow" w:cs="Arial"/>
                <w:sz w:val="20"/>
              </w:rPr>
            </w:pPr>
            <w:r w:rsidRPr="004256C0">
              <w:rPr>
                <w:rFonts w:ascii="Arial Narrow" w:hAnsi="Arial Narrow" w:cs="Arial"/>
                <w:sz w:val="20"/>
              </w:rPr>
              <w:t>LOTE</w:t>
            </w:r>
          </w:p>
        </w:tc>
      </w:tr>
    </w:tbl>
    <w:p w:rsidR="00246FF1" w:rsidRPr="004256C0" w:rsidRDefault="00246FF1" w:rsidP="00246FF1">
      <w:pPr>
        <w:tabs>
          <w:tab w:val="left" w:pos="392"/>
          <w:tab w:val="right" w:pos="5107"/>
        </w:tabs>
        <w:ind w:left="108"/>
        <w:rPr>
          <w:rFonts w:ascii="Arial Narrow" w:hAnsi="Arial Narrow" w:cs="Arial"/>
          <w:sz w:val="4"/>
          <w:szCs w:val="4"/>
        </w:rPr>
      </w:pPr>
      <w:r w:rsidRPr="004256C0">
        <w:rPr>
          <w:rFonts w:ascii="Arial Narrow" w:hAnsi="Arial Narrow" w:cs="Arial"/>
          <w:sz w:val="4"/>
          <w:szCs w:val="4"/>
        </w:rPr>
        <w:tab/>
      </w: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2352"/>
        <w:gridCol w:w="289"/>
        <w:gridCol w:w="2111"/>
      </w:tblGrid>
      <w:tr w:rsidR="00246FF1" w:rsidRPr="004256C0" w:rsidTr="00246FF1">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246FF1" w:rsidRPr="004256C0" w:rsidRDefault="00246FF1" w:rsidP="00246FF1">
            <w:pPr>
              <w:ind w:left="142" w:hanging="142"/>
              <w:rPr>
                <w:rFonts w:ascii="Arial Narrow" w:hAnsi="Arial Narrow" w:cs="Arial"/>
                <w:sz w:val="20"/>
              </w:rPr>
            </w:pPr>
          </w:p>
        </w:tc>
        <w:tc>
          <w:tcPr>
            <w:tcW w:w="2352" w:type="dxa"/>
            <w:tcBorders>
              <w:top w:val="nil"/>
              <w:left w:val="nil"/>
              <w:bottom w:val="nil"/>
              <w:right w:val="single" w:sz="4" w:space="0" w:color="auto"/>
            </w:tcBorders>
            <w:shd w:val="clear" w:color="auto" w:fill="auto"/>
          </w:tcPr>
          <w:p w:rsidR="00246FF1" w:rsidRPr="004256C0" w:rsidRDefault="00246FF1" w:rsidP="00246FF1">
            <w:pPr>
              <w:tabs>
                <w:tab w:val="left" w:pos="426"/>
                <w:tab w:val="right" w:pos="2636"/>
              </w:tabs>
              <w:rPr>
                <w:rFonts w:ascii="Arial Narrow" w:hAnsi="Arial Narrow" w:cs="Arial"/>
                <w:sz w:val="20"/>
              </w:rPr>
            </w:pPr>
            <w:r w:rsidRPr="004256C0">
              <w:rPr>
                <w:rFonts w:ascii="Arial Narrow" w:hAnsi="Arial Narrow" w:cs="Arial"/>
                <w:sz w:val="20"/>
              </w:rPr>
              <w:t>Maths</w:t>
            </w:r>
          </w:p>
        </w:tc>
        <w:tc>
          <w:tcPr>
            <w:tcW w:w="289" w:type="dxa"/>
            <w:tcBorders>
              <w:top w:val="single" w:sz="4" w:space="0" w:color="auto"/>
              <w:left w:val="single" w:sz="4" w:space="0" w:color="auto"/>
              <w:bottom w:val="single" w:sz="4" w:space="0" w:color="auto"/>
              <w:right w:val="single" w:sz="4" w:space="0" w:color="auto"/>
            </w:tcBorders>
            <w:shd w:val="clear" w:color="auto" w:fill="auto"/>
          </w:tcPr>
          <w:p w:rsidR="00246FF1" w:rsidRPr="004256C0" w:rsidRDefault="00246FF1" w:rsidP="00246FF1">
            <w:pPr>
              <w:tabs>
                <w:tab w:val="left" w:pos="426"/>
                <w:tab w:val="right" w:pos="2636"/>
              </w:tabs>
              <w:rPr>
                <w:rFonts w:ascii="Arial Narrow" w:hAnsi="Arial Narrow" w:cs="Arial"/>
                <w:sz w:val="20"/>
              </w:rPr>
            </w:pPr>
          </w:p>
        </w:tc>
        <w:tc>
          <w:tcPr>
            <w:tcW w:w="2111" w:type="dxa"/>
            <w:tcBorders>
              <w:top w:val="nil"/>
              <w:left w:val="single" w:sz="4" w:space="0" w:color="auto"/>
              <w:bottom w:val="nil"/>
              <w:right w:val="nil"/>
            </w:tcBorders>
            <w:shd w:val="clear" w:color="auto" w:fill="auto"/>
          </w:tcPr>
          <w:p w:rsidR="00246FF1" w:rsidRPr="004256C0" w:rsidRDefault="00246FF1" w:rsidP="00246FF1">
            <w:pPr>
              <w:tabs>
                <w:tab w:val="left" w:pos="426"/>
                <w:tab w:val="right" w:pos="2636"/>
              </w:tabs>
              <w:rPr>
                <w:rFonts w:ascii="Arial Narrow" w:hAnsi="Arial Narrow" w:cs="Arial"/>
                <w:sz w:val="20"/>
              </w:rPr>
            </w:pPr>
            <w:r w:rsidRPr="004256C0">
              <w:rPr>
                <w:rFonts w:ascii="Arial Narrow" w:hAnsi="Arial Narrow" w:cs="Arial"/>
                <w:sz w:val="20"/>
              </w:rPr>
              <w:t>Creative Arts</w:t>
            </w:r>
          </w:p>
        </w:tc>
      </w:tr>
    </w:tbl>
    <w:p w:rsidR="00246FF1" w:rsidRPr="004256C0" w:rsidRDefault="00246FF1" w:rsidP="00246FF1">
      <w:pPr>
        <w:tabs>
          <w:tab w:val="left" w:pos="392"/>
          <w:tab w:val="right" w:pos="5107"/>
        </w:tabs>
        <w:ind w:left="108"/>
        <w:rPr>
          <w:rFonts w:ascii="Arial Narrow" w:hAnsi="Arial Narrow" w:cs="Arial"/>
          <w:sz w:val="4"/>
          <w:szCs w:val="4"/>
        </w:rPr>
      </w:pPr>
      <w:r w:rsidRPr="004256C0">
        <w:rPr>
          <w:rFonts w:ascii="Arial Narrow" w:hAnsi="Arial Narrow" w:cs="Arial"/>
          <w:sz w:val="4"/>
          <w:szCs w:val="4"/>
        </w:rPr>
        <w:tab/>
      </w: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2352"/>
        <w:gridCol w:w="289"/>
        <w:gridCol w:w="2111"/>
      </w:tblGrid>
      <w:tr w:rsidR="00246FF1" w:rsidRPr="004256C0" w:rsidTr="00246FF1">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246FF1" w:rsidRPr="004256C0" w:rsidRDefault="00246FF1" w:rsidP="00246FF1">
            <w:pPr>
              <w:ind w:left="142" w:hanging="142"/>
              <w:rPr>
                <w:rFonts w:ascii="Arial Narrow" w:hAnsi="Arial Narrow" w:cs="Arial"/>
                <w:sz w:val="20"/>
              </w:rPr>
            </w:pPr>
          </w:p>
        </w:tc>
        <w:tc>
          <w:tcPr>
            <w:tcW w:w="2352" w:type="dxa"/>
            <w:tcBorders>
              <w:top w:val="nil"/>
              <w:left w:val="nil"/>
              <w:bottom w:val="nil"/>
              <w:right w:val="single" w:sz="4" w:space="0" w:color="auto"/>
            </w:tcBorders>
            <w:shd w:val="clear" w:color="auto" w:fill="auto"/>
          </w:tcPr>
          <w:p w:rsidR="00246FF1" w:rsidRPr="004256C0" w:rsidRDefault="00246FF1" w:rsidP="00246FF1">
            <w:pPr>
              <w:tabs>
                <w:tab w:val="left" w:pos="426"/>
                <w:tab w:val="right" w:pos="2636"/>
              </w:tabs>
              <w:rPr>
                <w:rFonts w:ascii="Arial Narrow" w:hAnsi="Arial Narrow" w:cs="Arial"/>
                <w:sz w:val="20"/>
              </w:rPr>
            </w:pPr>
            <w:r w:rsidRPr="004256C0">
              <w:rPr>
                <w:rFonts w:ascii="Arial Narrow" w:hAnsi="Arial Narrow" w:cs="Arial"/>
                <w:sz w:val="20"/>
              </w:rPr>
              <w:t>Primary Education</w:t>
            </w:r>
          </w:p>
        </w:tc>
        <w:tc>
          <w:tcPr>
            <w:tcW w:w="289" w:type="dxa"/>
            <w:tcBorders>
              <w:top w:val="single" w:sz="4" w:space="0" w:color="auto"/>
              <w:left w:val="single" w:sz="4" w:space="0" w:color="auto"/>
              <w:bottom w:val="single" w:sz="4" w:space="0" w:color="auto"/>
              <w:right w:val="single" w:sz="4" w:space="0" w:color="auto"/>
            </w:tcBorders>
            <w:shd w:val="clear" w:color="auto" w:fill="auto"/>
          </w:tcPr>
          <w:p w:rsidR="00246FF1" w:rsidRPr="004256C0" w:rsidRDefault="00246FF1" w:rsidP="00246FF1">
            <w:pPr>
              <w:tabs>
                <w:tab w:val="left" w:pos="426"/>
                <w:tab w:val="right" w:pos="2636"/>
              </w:tabs>
              <w:rPr>
                <w:rFonts w:ascii="Arial Narrow" w:hAnsi="Arial Narrow" w:cs="Arial"/>
                <w:sz w:val="20"/>
              </w:rPr>
            </w:pPr>
          </w:p>
        </w:tc>
        <w:tc>
          <w:tcPr>
            <w:tcW w:w="2111" w:type="dxa"/>
            <w:tcBorders>
              <w:top w:val="nil"/>
              <w:left w:val="single" w:sz="4" w:space="0" w:color="auto"/>
              <w:bottom w:val="nil"/>
              <w:right w:val="nil"/>
            </w:tcBorders>
            <w:shd w:val="clear" w:color="auto" w:fill="auto"/>
          </w:tcPr>
          <w:p w:rsidR="00246FF1" w:rsidRPr="004256C0" w:rsidRDefault="00246FF1" w:rsidP="00246FF1">
            <w:pPr>
              <w:tabs>
                <w:tab w:val="left" w:pos="426"/>
                <w:tab w:val="right" w:pos="2636"/>
              </w:tabs>
              <w:rPr>
                <w:rFonts w:ascii="Arial Narrow" w:hAnsi="Arial Narrow" w:cs="Arial"/>
                <w:sz w:val="20"/>
              </w:rPr>
            </w:pPr>
            <w:r w:rsidRPr="004256C0">
              <w:rPr>
                <w:rFonts w:ascii="Arial Narrow" w:hAnsi="Arial Narrow" w:cs="Arial"/>
                <w:sz w:val="20"/>
              </w:rPr>
              <w:t>Special Education</w:t>
            </w:r>
          </w:p>
        </w:tc>
      </w:tr>
    </w:tbl>
    <w:p w:rsidR="00B817AF" w:rsidRPr="00B35D2C" w:rsidRDefault="00B817AF" w:rsidP="005E4296">
      <w:pPr>
        <w:tabs>
          <w:tab w:val="left" w:pos="426"/>
          <w:tab w:val="right" w:pos="2636"/>
        </w:tabs>
        <w:rPr>
          <w:rFonts w:ascii="Arial Narrow" w:hAnsi="Arial Narrow" w:cs="Arial"/>
          <w:b/>
          <w:sz w:val="12"/>
          <w:szCs w:val="16"/>
        </w:rPr>
      </w:pPr>
    </w:p>
    <w:p w:rsidR="00230988" w:rsidRDefault="00246FF1" w:rsidP="00230988">
      <w:pPr>
        <w:shd w:val="clear" w:color="auto" w:fill="0C0C0C"/>
        <w:tabs>
          <w:tab w:val="left" w:pos="426"/>
          <w:tab w:val="right" w:pos="2636"/>
          <w:tab w:val="left" w:pos="5040"/>
        </w:tabs>
        <w:ind w:right="6"/>
        <w:outlineLvl w:val="0"/>
        <w:rPr>
          <w:rFonts w:ascii="Arial Narrow" w:hAnsi="Arial Narrow" w:cs="Arial"/>
          <w:b/>
          <w:sz w:val="20"/>
        </w:rPr>
      </w:pPr>
      <w:r>
        <w:rPr>
          <w:rFonts w:ascii="Arial Narrow" w:hAnsi="Arial Narrow" w:cs="Arial"/>
          <w:b/>
          <w:sz w:val="20"/>
        </w:rPr>
        <w:t>6</w:t>
      </w:r>
      <w:r w:rsidR="00230988" w:rsidRPr="00C200E6">
        <w:rPr>
          <w:rFonts w:ascii="Arial Narrow" w:hAnsi="Arial Narrow" w:cs="Arial"/>
          <w:b/>
          <w:sz w:val="20"/>
        </w:rPr>
        <w:t>.</w:t>
      </w:r>
      <w:r w:rsidR="00230988">
        <w:rPr>
          <w:rFonts w:ascii="Arial Narrow" w:hAnsi="Arial Narrow" w:cs="Arial"/>
          <w:b/>
          <w:sz w:val="20"/>
        </w:rPr>
        <w:t xml:space="preserve">  </w:t>
      </w:r>
      <w:r w:rsidR="00230988" w:rsidRPr="004256C0">
        <w:rPr>
          <w:rFonts w:ascii="Arial Narrow" w:hAnsi="Arial Narrow" w:cs="Arial"/>
          <w:b/>
          <w:sz w:val="20"/>
        </w:rPr>
        <w:t>REASON FOR TRAINING</w:t>
      </w:r>
    </w:p>
    <w:p w:rsidR="00230988" w:rsidRPr="00C200E6" w:rsidRDefault="00230988" w:rsidP="00230988">
      <w:pPr>
        <w:tabs>
          <w:tab w:val="left" w:pos="426"/>
          <w:tab w:val="right" w:pos="2636"/>
          <w:tab w:val="left" w:pos="5040"/>
        </w:tabs>
        <w:ind w:right="6"/>
        <w:outlineLvl w:val="0"/>
        <w:rPr>
          <w:rFonts w:ascii="Arial Narrow" w:hAnsi="Arial Narrow" w:cs="Arial"/>
          <w:b/>
          <w:sz w:val="8"/>
          <w:szCs w:val="8"/>
        </w:rPr>
      </w:pPr>
    </w:p>
    <w:tbl>
      <w:tblPr>
        <w:tblW w:w="51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3"/>
        <w:gridCol w:w="4810"/>
      </w:tblGrid>
      <w:tr w:rsidR="00933881" w:rsidRPr="004256C0" w:rsidTr="00B22F5F">
        <w:trPr>
          <w:cantSplit/>
        </w:trPr>
        <w:tc>
          <w:tcPr>
            <w:tcW w:w="293" w:type="dxa"/>
            <w:tcBorders>
              <w:top w:val="single" w:sz="4" w:space="0" w:color="auto"/>
              <w:left w:val="single" w:sz="4" w:space="0" w:color="auto"/>
              <w:bottom w:val="single" w:sz="4" w:space="0" w:color="auto"/>
              <w:right w:val="single" w:sz="4" w:space="0" w:color="auto"/>
            </w:tcBorders>
            <w:shd w:val="clear" w:color="auto" w:fill="auto"/>
          </w:tcPr>
          <w:p w:rsidR="00933881" w:rsidRPr="004256C0" w:rsidRDefault="00933881" w:rsidP="00230988">
            <w:pPr>
              <w:ind w:left="142" w:hanging="142"/>
              <w:rPr>
                <w:rFonts w:ascii="Arial Narrow" w:hAnsi="Arial Narrow" w:cs="Arial"/>
                <w:sz w:val="20"/>
              </w:rPr>
            </w:pPr>
          </w:p>
        </w:tc>
        <w:tc>
          <w:tcPr>
            <w:tcW w:w="4810" w:type="dxa"/>
            <w:tcBorders>
              <w:top w:val="nil"/>
              <w:left w:val="single" w:sz="4" w:space="0" w:color="auto"/>
              <w:bottom w:val="nil"/>
              <w:right w:val="nil"/>
            </w:tcBorders>
            <w:shd w:val="clear" w:color="auto" w:fill="auto"/>
          </w:tcPr>
          <w:p w:rsidR="00933881" w:rsidRPr="004256C0" w:rsidRDefault="00933881" w:rsidP="00230988">
            <w:pPr>
              <w:tabs>
                <w:tab w:val="left" w:pos="426"/>
                <w:tab w:val="left" w:pos="2479"/>
                <w:tab w:val="left" w:pos="3559"/>
              </w:tabs>
              <w:rPr>
                <w:rFonts w:ascii="Arial Narrow" w:hAnsi="Arial Narrow" w:cs="Arial"/>
                <w:sz w:val="20"/>
              </w:rPr>
            </w:pPr>
            <w:r>
              <w:rPr>
                <w:rFonts w:ascii="Arial Narrow" w:hAnsi="Arial Narrow" w:cs="Arial"/>
                <w:sz w:val="20"/>
              </w:rPr>
              <w:t>Additional classes</w:t>
            </w:r>
            <w:r>
              <w:rPr>
                <w:rFonts w:ascii="Arial Narrow" w:hAnsi="Arial Narrow" w:cs="Arial"/>
                <w:sz w:val="20"/>
              </w:rPr>
              <w:tab/>
              <w:t xml:space="preserve"> </w:t>
            </w:r>
          </w:p>
        </w:tc>
      </w:tr>
    </w:tbl>
    <w:p w:rsidR="00230988" w:rsidRPr="004256C0" w:rsidRDefault="00230988" w:rsidP="00230988">
      <w:pPr>
        <w:tabs>
          <w:tab w:val="left" w:pos="426"/>
          <w:tab w:val="right" w:pos="2636"/>
        </w:tabs>
        <w:rPr>
          <w:rFonts w:ascii="Arial Narrow" w:hAnsi="Arial Narrow" w:cs="Arial"/>
          <w:sz w:val="6"/>
          <w:szCs w:val="6"/>
        </w:rPr>
      </w:pPr>
    </w:p>
    <w:tbl>
      <w:tblPr>
        <w:tblW w:w="51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815"/>
      </w:tblGrid>
      <w:tr w:rsidR="00230988" w:rsidRPr="004256C0" w:rsidTr="00CD3C8F">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230988" w:rsidRPr="004256C0" w:rsidRDefault="00230988" w:rsidP="00230988">
            <w:pPr>
              <w:ind w:left="142" w:hanging="142"/>
              <w:rPr>
                <w:rFonts w:ascii="Arial Narrow" w:hAnsi="Arial Narrow" w:cs="Arial"/>
                <w:sz w:val="20"/>
              </w:rPr>
            </w:pPr>
          </w:p>
        </w:tc>
        <w:tc>
          <w:tcPr>
            <w:tcW w:w="4815" w:type="dxa"/>
            <w:tcBorders>
              <w:top w:val="nil"/>
              <w:left w:val="nil"/>
              <w:bottom w:val="nil"/>
              <w:right w:val="nil"/>
            </w:tcBorders>
            <w:shd w:val="clear" w:color="auto" w:fill="auto"/>
          </w:tcPr>
          <w:p w:rsidR="00230988" w:rsidRPr="004256C0" w:rsidRDefault="00230988" w:rsidP="00230988">
            <w:pPr>
              <w:tabs>
                <w:tab w:val="left" w:pos="426"/>
                <w:tab w:val="right" w:pos="2636"/>
              </w:tabs>
              <w:rPr>
                <w:rFonts w:ascii="Arial Narrow" w:hAnsi="Arial Narrow" w:cs="Arial"/>
                <w:sz w:val="20"/>
              </w:rPr>
            </w:pPr>
            <w:r w:rsidRPr="004256C0">
              <w:rPr>
                <w:rFonts w:ascii="Arial Narrow" w:hAnsi="Arial Narrow" w:cs="Arial"/>
                <w:sz w:val="20"/>
              </w:rPr>
              <w:t>Introduce new course (extend school curriculum)</w:t>
            </w:r>
          </w:p>
        </w:tc>
      </w:tr>
    </w:tbl>
    <w:p w:rsidR="00230988" w:rsidRPr="004256C0" w:rsidRDefault="00230988" w:rsidP="0023098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1272"/>
        <w:gridCol w:w="3480"/>
      </w:tblGrid>
      <w:tr w:rsidR="00230988" w:rsidRPr="004256C0" w:rsidTr="00230988">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230988" w:rsidRPr="004256C0" w:rsidRDefault="00230988" w:rsidP="00230988">
            <w:pPr>
              <w:ind w:left="142" w:hanging="142"/>
              <w:rPr>
                <w:rFonts w:ascii="Arial Narrow" w:hAnsi="Arial Narrow" w:cs="Arial"/>
                <w:sz w:val="20"/>
              </w:rPr>
            </w:pPr>
          </w:p>
        </w:tc>
        <w:tc>
          <w:tcPr>
            <w:tcW w:w="1272" w:type="dxa"/>
            <w:tcBorders>
              <w:top w:val="nil"/>
              <w:left w:val="nil"/>
              <w:bottom w:val="nil"/>
              <w:right w:val="nil"/>
            </w:tcBorders>
            <w:shd w:val="clear" w:color="auto" w:fill="auto"/>
          </w:tcPr>
          <w:p w:rsidR="00230988" w:rsidRPr="004256C0" w:rsidRDefault="00230988" w:rsidP="00230988">
            <w:pPr>
              <w:tabs>
                <w:tab w:val="left" w:pos="426"/>
                <w:tab w:val="right" w:pos="2636"/>
              </w:tabs>
              <w:rPr>
                <w:rFonts w:ascii="Arial Narrow" w:hAnsi="Arial Narrow" w:cs="Arial"/>
                <w:sz w:val="20"/>
              </w:rPr>
            </w:pPr>
            <w:r w:rsidRPr="004256C0">
              <w:rPr>
                <w:rFonts w:ascii="Arial Narrow" w:hAnsi="Arial Narrow" w:cs="Arial"/>
                <w:sz w:val="20"/>
              </w:rPr>
              <w:t xml:space="preserve">Other reason: </w:t>
            </w:r>
          </w:p>
        </w:tc>
        <w:tc>
          <w:tcPr>
            <w:tcW w:w="3480" w:type="dxa"/>
            <w:tcBorders>
              <w:top w:val="nil"/>
              <w:left w:val="nil"/>
              <w:bottom w:val="single" w:sz="4" w:space="0" w:color="auto"/>
              <w:right w:val="nil"/>
            </w:tcBorders>
            <w:shd w:val="clear" w:color="auto" w:fill="auto"/>
          </w:tcPr>
          <w:p w:rsidR="00230988" w:rsidRPr="004256C0" w:rsidRDefault="00230988" w:rsidP="00230988">
            <w:pPr>
              <w:tabs>
                <w:tab w:val="left" w:pos="426"/>
                <w:tab w:val="right" w:pos="2636"/>
              </w:tabs>
              <w:rPr>
                <w:rFonts w:ascii="Arial Narrow" w:hAnsi="Arial Narrow" w:cs="Arial"/>
                <w:sz w:val="20"/>
              </w:rPr>
            </w:pPr>
          </w:p>
        </w:tc>
      </w:tr>
    </w:tbl>
    <w:p w:rsidR="00230988" w:rsidRPr="004256C0" w:rsidRDefault="00230988" w:rsidP="0023098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752"/>
      </w:tblGrid>
      <w:tr w:rsidR="00230988" w:rsidRPr="004256C0" w:rsidTr="00230988">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230988" w:rsidRPr="004256C0" w:rsidRDefault="00230988" w:rsidP="00230988">
            <w:pPr>
              <w:ind w:left="142" w:hanging="142"/>
              <w:rPr>
                <w:rFonts w:ascii="Arial Narrow" w:hAnsi="Arial Narrow" w:cs="Arial"/>
                <w:sz w:val="20"/>
              </w:rPr>
            </w:pPr>
          </w:p>
        </w:tc>
        <w:tc>
          <w:tcPr>
            <w:tcW w:w="4752" w:type="dxa"/>
            <w:tcBorders>
              <w:top w:val="nil"/>
              <w:left w:val="nil"/>
              <w:bottom w:val="nil"/>
              <w:right w:val="nil"/>
            </w:tcBorders>
            <w:shd w:val="clear" w:color="auto" w:fill="auto"/>
          </w:tcPr>
          <w:p w:rsidR="00230988" w:rsidRPr="004256C0" w:rsidRDefault="00230988" w:rsidP="00763D1B">
            <w:pPr>
              <w:tabs>
                <w:tab w:val="left" w:pos="426"/>
                <w:tab w:val="right" w:pos="2636"/>
              </w:tabs>
              <w:rPr>
                <w:rFonts w:ascii="Arial Narrow" w:hAnsi="Arial Narrow" w:cs="Arial"/>
                <w:sz w:val="20"/>
              </w:rPr>
            </w:pPr>
            <w:r>
              <w:rPr>
                <w:rFonts w:ascii="Arial Narrow" w:hAnsi="Arial Narrow" w:cs="Arial"/>
                <w:sz w:val="20"/>
              </w:rPr>
              <w:t xml:space="preserve">Replacement (Complete Section </w:t>
            </w:r>
            <w:r w:rsidR="00763D1B">
              <w:rPr>
                <w:rFonts w:ascii="Arial Narrow" w:hAnsi="Arial Narrow" w:cs="Arial"/>
                <w:sz w:val="20"/>
              </w:rPr>
              <w:t>6</w:t>
            </w:r>
            <w:r>
              <w:rPr>
                <w:rFonts w:ascii="Arial Narrow" w:hAnsi="Arial Narrow" w:cs="Arial"/>
                <w:sz w:val="20"/>
              </w:rPr>
              <w:t xml:space="preserve"> </w:t>
            </w:r>
            <w:r w:rsidR="00763D1B">
              <w:rPr>
                <w:rFonts w:ascii="Arial Narrow" w:hAnsi="Arial Narrow" w:cs="Arial"/>
                <w:sz w:val="20"/>
              </w:rPr>
              <w:t>below</w:t>
            </w:r>
            <w:r w:rsidRPr="004256C0">
              <w:rPr>
                <w:rFonts w:ascii="Arial Narrow" w:hAnsi="Arial Narrow" w:cs="Arial"/>
                <w:sz w:val="20"/>
              </w:rPr>
              <w:t>)</w:t>
            </w:r>
          </w:p>
        </w:tc>
      </w:tr>
    </w:tbl>
    <w:p w:rsidR="00230988" w:rsidRPr="00B35D2C" w:rsidRDefault="00230988" w:rsidP="00230988">
      <w:pPr>
        <w:tabs>
          <w:tab w:val="left" w:pos="120"/>
          <w:tab w:val="right" w:pos="2636"/>
        </w:tabs>
        <w:rPr>
          <w:rFonts w:ascii="Arial Narrow" w:hAnsi="Arial Narrow" w:cs="Arial"/>
          <w:sz w:val="12"/>
        </w:rPr>
      </w:pPr>
    </w:p>
    <w:p w:rsidR="00D2247D" w:rsidRPr="004256C0" w:rsidRDefault="00D2247D" w:rsidP="00D2247D">
      <w:pPr>
        <w:tabs>
          <w:tab w:val="left" w:pos="426"/>
          <w:tab w:val="right" w:pos="2636"/>
        </w:tabs>
        <w:outlineLvl w:val="0"/>
        <w:rPr>
          <w:rFonts w:ascii="Arial Narrow" w:hAnsi="Arial Narrow" w:cs="Arial"/>
          <w:sz w:val="20"/>
        </w:rPr>
      </w:pPr>
      <w:r w:rsidRPr="004256C0">
        <w:rPr>
          <w:rFonts w:ascii="Arial Narrow" w:hAnsi="Arial Narrow" w:cs="Arial"/>
          <w:sz w:val="20"/>
        </w:rPr>
        <w:t xml:space="preserve">List all classes in </w:t>
      </w:r>
      <w:r w:rsidR="005E3EF2">
        <w:rPr>
          <w:rFonts w:ascii="Arial Narrow" w:hAnsi="Arial Narrow" w:cs="Arial"/>
          <w:b/>
          <w:sz w:val="20"/>
        </w:rPr>
        <w:t>Entertainment</w:t>
      </w:r>
      <w:r>
        <w:rPr>
          <w:rFonts w:ascii="Arial Narrow" w:hAnsi="Arial Narrow" w:cs="Arial"/>
          <w:b/>
          <w:sz w:val="20"/>
        </w:rPr>
        <w:t xml:space="preserve"> </w:t>
      </w:r>
      <w:r w:rsidRPr="00D2247D">
        <w:rPr>
          <w:rFonts w:ascii="Arial Narrow" w:hAnsi="Arial Narrow" w:cs="Arial"/>
          <w:sz w:val="20"/>
        </w:rPr>
        <w:t>for</w:t>
      </w:r>
      <w:r>
        <w:rPr>
          <w:rFonts w:ascii="Arial Narrow" w:hAnsi="Arial Narrow" w:cs="Arial"/>
          <w:b/>
          <w:sz w:val="20"/>
        </w:rPr>
        <w:t xml:space="preserve"> </w:t>
      </w:r>
      <w:r w:rsidRPr="004256C0">
        <w:rPr>
          <w:rFonts w:ascii="Arial Narrow" w:hAnsi="Arial Narrow" w:cs="Arial"/>
          <w:sz w:val="20"/>
        </w:rPr>
        <w:t>201</w:t>
      </w:r>
      <w:r w:rsidR="00535CA5">
        <w:rPr>
          <w:rFonts w:ascii="Arial Narrow" w:hAnsi="Arial Narrow" w:cs="Arial"/>
          <w:sz w:val="20"/>
        </w:rPr>
        <w:t>2</w:t>
      </w:r>
      <w:r w:rsidR="00CD3C8F">
        <w:rPr>
          <w:rFonts w:ascii="Arial Narrow" w:hAnsi="Arial Narrow" w:cs="Arial"/>
          <w:sz w:val="20"/>
        </w:rPr>
        <w:t xml:space="preserve"> at your school</w:t>
      </w:r>
    </w:p>
    <w:tbl>
      <w:tblPr>
        <w:tblW w:w="492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440"/>
        <w:gridCol w:w="1021"/>
        <w:gridCol w:w="239"/>
        <w:gridCol w:w="1440"/>
        <w:gridCol w:w="780"/>
      </w:tblGrid>
      <w:tr w:rsidR="00D2247D" w:rsidRPr="004256C0" w:rsidTr="00D2247D">
        <w:trPr>
          <w:cantSplit/>
        </w:trPr>
        <w:tc>
          <w:tcPr>
            <w:tcW w:w="1440" w:type="dxa"/>
            <w:tcBorders>
              <w:top w:val="single" w:sz="4" w:space="0" w:color="auto"/>
              <w:left w:val="single" w:sz="4" w:space="0" w:color="auto"/>
              <w:bottom w:val="single" w:sz="4" w:space="0" w:color="auto"/>
              <w:right w:val="dotted" w:sz="4" w:space="0" w:color="auto"/>
            </w:tcBorders>
            <w:shd w:val="clear" w:color="auto" w:fill="auto"/>
          </w:tcPr>
          <w:p w:rsidR="00D2247D" w:rsidRPr="004256C0" w:rsidRDefault="00D2247D" w:rsidP="00D2247D">
            <w:pPr>
              <w:tabs>
                <w:tab w:val="left" w:pos="426"/>
                <w:tab w:val="right" w:pos="2636"/>
              </w:tabs>
              <w:spacing w:line="200" w:lineRule="atLeast"/>
              <w:jc w:val="center"/>
              <w:rPr>
                <w:rFonts w:ascii="Arial Narrow" w:hAnsi="Arial Narrow" w:cs="Arial"/>
              </w:rPr>
            </w:pPr>
            <w:r w:rsidRPr="004256C0">
              <w:rPr>
                <w:rFonts w:ascii="Arial Narrow" w:hAnsi="Arial Narrow" w:cs="Arial"/>
                <w:sz w:val="20"/>
              </w:rPr>
              <w:t>Classes</w:t>
            </w:r>
          </w:p>
          <w:p w:rsidR="00D2247D" w:rsidRPr="004256C0" w:rsidRDefault="00D2247D" w:rsidP="00D2247D">
            <w:pPr>
              <w:tabs>
                <w:tab w:val="left" w:pos="426"/>
                <w:tab w:val="right" w:pos="2636"/>
              </w:tabs>
              <w:spacing w:line="200" w:lineRule="atLeast"/>
              <w:jc w:val="center"/>
              <w:rPr>
                <w:rFonts w:ascii="Arial Narrow" w:hAnsi="Arial Narrow" w:cs="Arial"/>
              </w:rPr>
            </w:pPr>
            <w:r w:rsidRPr="004256C0">
              <w:rPr>
                <w:rFonts w:ascii="Arial Narrow" w:hAnsi="Arial Narrow" w:cs="Arial"/>
                <w:sz w:val="16"/>
                <w:szCs w:val="16"/>
              </w:rPr>
              <w:t xml:space="preserve">(Year </w:t>
            </w:r>
            <w:r w:rsidRPr="007C0ED2">
              <w:rPr>
                <w:rFonts w:ascii="Arial Narrow" w:hAnsi="Arial Narrow" w:cs="Arial"/>
                <w:b/>
                <w:sz w:val="16"/>
                <w:szCs w:val="16"/>
              </w:rPr>
              <w:t>11</w:t>
            </w:r>
            <w:r w:rsidRPr="004256C0">
              <w:rPr>
                <w:rFonts w:ascii="Arial Narrow" w:hAnsi="Arial Narrow" w:cs="Arial"/>
                <w:sz w:val="16"/>
                <w:szCs w:val="16"/>
              </w:rPr>
              <w:t>)</w:t>
            </w:r>
          </w:p>
        </w:tc>
        <w:tc>
          <w:tcPr>
            <w:tcW w:w="1021" w:type="dxa"/>
            <w:tcBorders>
              <w:top w:val="single" w:sz="4" w:space="0" w:color="auto"/>
              <w:left w:val="dotted" w:sz="4" w:space="0" w:color="auto"/>
              <w:bottom w:val="single" w:sz="4" w:space="0" w:color="auto"/>
              <w:right w:val="single" w:sz="4" w:space="0" w:color="auto"/>
            </w:tcBorders>
            <w:shd w:val="clear" w:color="auto" w:fill="auto"/>
          </w:tcPr>
          <w:p w:rsidR="00D2247D" w:rsidRPr="004256C0" w:rsidRDefault="00D2247D" w:rsidP="00D2247D">
            <w:pPr>
              <w:tabs>
                <w:tab w:val="left" w:pos="426"/>
                <w:tab w:val="right" w:pos="2636"/>
              </w:tabs>
              <w:spacing w:line="200" w:lineRule="atLeast"/>
              <w:jc w:val="center"/>
              <w:rPr>
                <w:rFonts w:ascii="Arial Narrow" w:hAnsi="Arial Narrow" w:cs="Arial"/>
                <w:sz w:val="18"/>
                <w:szCs w:val="18"/>
              </w:rPr>
            </w:pPr>
            <w:r w:rsidRPr="004256C0">
              <w:rPr>
                <w:rFonts w:ascii="Arial Narrow" w:hAnsi="Arial Narrow" w:cs="Arial"/>
                <w:sz w:val="18"/>
                <w:szCs w:val="18"/>
              </w:rPr>
              <w:t>No. of students</w:t>
            </w:r>
          </w:p>
        </w:tc>
        <w:tc>
          <w:tcPr>
            <w:tcW w:w="239" w:type="dxa"/>
            <w:vMerge w:val="restart"/>
            <w:tcBorders>
              <w:top w:val="single" w:sz="4" w:space="0" w:color="auto"/>
              <w:left w:val="single" w:sz="4" w:space="0" w:color="auto"/>
              <w:bottom w:val="single" w:sz="4" w:space="0" w:color="auto"/>
              <w:right w:val="single" w:sz="4" w:space="0" w:color="auto"/>
            </w:tcBorders>
            <w:shd w:val="clear" w:color="auto" w:fill="C0C0C0"/>
          </w:tcPr>
          <w:p w:rsidR="00D2247D" w:rsidRPr="004256C0" w:rsidRDefault="00D2247D" w:rsidP="00D2247D">
            <w:pPr>
              <w:tabs>
                <w:tab w:val="left" w:pos="426"/>
                <w:tab w:val="right" w:pos="2636"/>
              </w:tabs>
              <w:spacing w:line="200" w:lineRule="atLeast"/>
              <w:jc w:val="center"/>
              <w:rPr>
                <w:rFonts w:ascii="Arial Narrow" w:hAnsi="Arial Narrow" w:cs="Arial"/>
                <w:sz w:val="20"/>
              </w:rPr>
            </w:pPr>
          </w:p>
        </w:tc>
        <w:tc>
          <w:tcPr>
            <w:tcW w:w="1440" w:type="dxa"/>
            <w:tcBorders>
              <w:top w:val="single" w:sz="4" w:space="0" w:color="auto"/>
              <w:left w:val="single" w:sz="4" w:space="0" w:color="auto"/>
              <w:bottom w:val="single" w:sz="4" w:space="0" w:color="auto"/>
              <w:right w:val="dotted" w:sz="4" w:space="0" w:color="auto"/>
            </w:tcBorders>
            <w:shd w:val="clear" w:color="auto" w:fill="auto"/>
          </w:tcPr>
          <w:p w:rsidR="00D2247D" w:rsidRPr="004256C0" w:rsidRDefault="00D2247D" w:rsidP="00D2247D">
            <w:pPr>
              <w:tabs>
                <w:tab w:val="left" w:pos="426"/>
                <w:tab w:val="right" w:pos="2636"/>
              </w:tabs>
              <w:spacing w:line="200" w:lineRule="atLeast"/>
              <w:jc w:val="center"/>
              <w:rPr>
                <w:rFonts w:ascii="Arial Narrow" w:hAnsi="Arial Narrow" w:cs="Arial"/>
              </w:rPr>
            </w:pPr>
            <w:r w:rsidRPr="004256C0">
              <w:rPr>
                <w:rFonts w:ascii="Arial Narrow" w:hAnsi="Arial Narrow" w:cs="Arial"/>
                <w:sz w:val="20"/>
              </w:rPr>
              <w:t>Classes</w:t>
            </w:r>
          </w:p>
          <w:p w:rsidR="00D2247D" w:rsidRPr="004256C0" w:rsidRDefault="00D2247D" w:rsidP="00D2247D">
            <w:pPr>
              <w:tabs>
                <w:tab w:val="left" w:pos="426"/>
                <w:tab w:val="right" w:pos="2636"/>
              </w:tabs>
              <w:spacing w:line="200" w:lineRule="atLeast"/>
              <w:jc w:val="center"/>
              <w:rPr>
                <w:rFonts w:ascii="Arial Narrow" w:hAnsi="Arial Narrow" w:cs="Arial"/>
              </w:rPr>
            </w:pPr>
            <w:r w:rsidRPr="004256C0">
              <w:rPr>
                <w:rFonts w:ascii="Arial Narrow" w:hAnsi="Arial Narrow" w:cs="Arial"/>
                <w:sz w:val="16"/>
                <w:szCs w:val="16"/>
              </w:rPr>
              <w:t xml:space="preserve">(Year </w:t>
            </w:r>
            <w:r w:rsidRPr="007C0ED2">
              <w:rPr>
                <w:rFonts w:ascii="Arial Narrow" w:hAnsi="Arial Narrow" w:cs="Arial"/>
                <w:b/>
                <w:sz w:val="16"/>
                <w:szCs w:val="16"/>
              </w:rPr>
              <w:t>12</w:t>
            </w:r>
            <w:r>
              <w:rPr>
                <w:rFonts w:ascii="Arial Narrow" w:hAnsi="Arial Narrow" w:cs="Arial"/>
                <w:sz w:val="16"/>
                <w:szCs w:val="16"/>
              </w:rPr>
              <w:t>)</w:t>
            </w:r>
          </w:p>
        </w:tc>
        <w:tc>
          <w:tcPr>
            <w:tcW w:w="780" w:type="dxa"/>
            <w:tcBorders>
              <w:top w:val="single" w:sz="4" w:space="0" w:color="auto"/>
              <w:left w:val="dotted" w:sz="4" w:space="0" w:color="auto"/>
              <w:bottom w:val="single" w:sz="4" w:space="0" w:color="auto"/>
              <w:right w:val="single" w:sz="4" w:space="0" w:color="auto"/>
            </w:tcBorders>
            <w:shd w:val="clear" w:color="auto" w:fill="auto"/>
          </w:tcPr>
          <w:p w:rsidR="00D2247D" w:rsidRPr="004256C0" w:rsidRDefault="00D2247D" w:rsidP="00D2247D">
            <w:pPr>
              <w:tabs>
                <w:tab w:val="left" w:pos="426"/>
                <w:tab w:val="right" w:pos="2636"/>
              </w:tabs>
              <w:spacing w:line="200" w:lineRule="atLeast"/>
              <w:jc w:val="center"/>
              <w:rPr>
                <w:rFonts w:ascii="Arial Narrow" w:hAnsi="Arial Narrow" w:cs="Arial"/>
                <w:sz w:val="18"/>
                <w:szCs w:val="18"/>
              </w:rPr>
            </w:pPr>
            <w:r w:rsidRPr="004256C0">
              <w:rPr>
                <w:rFonts w:ascii="Arial Narrow" w:hAnsi="Arial Narrow" w:cs="Arial"/>
                <w:sz w:val="18"/>
                <w:szCs w:val="18"/>
              </w:rPr>
              <w:t>No. of students</w:t>
            </w:r>
          </w:p>
        </w:tc>
      </w:tr>
      <w:tr w:rsidR="00D2247D" w:rsidRPr="004256C0" w:rsidTr="00D2247D">
        <w:trPr>
          <w:cantSplit/>
        </w:trPr>
        <w:tc>
          <w:tcPr>
            <w:tcW w:w="1440" w:type="dxa"/>
            <w:tcBorders>
              <w:top w:val="single" w:sz="4" w:space="0" w:color="auto"/>
              <w:left w:val="single" w:sz="4" w:space="0" w:color="auto"/>
              <w:bottom w:val="single" w:sz="4" w:space="0" w:color="auto"/>
              <w:right w:val="dotted" w:sz="4" w:space="0" w:color="auto"/>
            </w:tcBorders>
            <w:shd w:val="clear" w:color="auto" w:fill="auto"/>
          </w:tcPr>
          <w:p w:rsidR="00D2247D" w:rsidRPr="004256C0" w:rsidRDefault="00D2247D" w:rsidP="00D2247D">
            <w:pPr>
              <w:tabs>
                <w:tab w:val="left" w:pos="426"/>
                <w:tab w:val="right" w:pos="2636"/>
              </w:tabs>
              <w:spacing w:before="20"/>
              <w:rPr>
                <w:rFonts w:ascii="Arial Narrow" w:hAnsi="Arial Narrow" w:cs="Arial"/>
              </w:rPr>
            </w:pPr>
          </w:p>
        </w:tc>
        <w:tc>
          <w:tcPr>
            <w:tcW w:w="1021" w:type="dxa"/>
            <w:tcBorders>
              <w:top w:val="single" w:sz="4" w:space="0" w:color="auto"/>
              <w:left w:val="dotted" w:sz="4" w:space="0" w:color="auto"/>
              <w:bottom w:val="single" w:sz="4" w:space="0" w:color="auto"/>
              <w:right w:val="single" w:sz="4" w:space="0" w:color="auto"/>
            </w:tcBorders>
            <w:shd w:val="clear" w:color="auto" w:fill="auto"/>
          </w:tcPr>
          <w:p w:rsidR="00D2247D" w:rsidRPr="004256C0" w:rsidRDefault="00D2247D" w:rsidP="00D2247D">
            <w:pPr>
              <w:tabs>
                <w:tab w:val="left" w:pos="426"/>
                <w:tab w:val="right" w:pos="2636"/>
              </w:tabs>
              <w:spacing w:before="20"/>
              <w:rPr>
                <w:rFonts w:ascii="Arial Narrow" w:hAnsi="Arial Narrow" w:cs="Arial"/>
              </w:rPr>
            </w:pPr>
          </w:p>
        </w:tc>
        <w:tc>
          <w:tcPr>
            <w:tcW w:w="239" w:type="dxa"/>
            <w:vMerge/>
            <w:tcBorders>
              <w:top w:val="nil"/>
              <w:left w:val="single" w:sz="4" w:space="0" w:color="auto"/>
              <w:bottom w:val="single" w:sz="4" w:space="0" w:color="auto"/>
              <w:right w:val="single" w:sz="4" w:space="0" w:color="auto"/>
            </w:tcBorders>
            <w:shd w:val="clear" w:color="auto" w:fill="C0C0C0"/>
          </w:tcPr>
          <w:p w:rsidR="00D2247D" w:rsidRPr="004256C0" w:rsidRDefault="00D2247D" w:rsidP="00D2247D">
            <w:pPr>
              <w:tabs>
                <w:tab w:val="left" w:pos="426"/>
                <w:tab w:val="right" w:pos="2636"/>
              </w:tabs>
              <w:spacing w:before="20"/>
              <w:rPr>
                <w:rFonts w:ascii="Arial Narrow" w:hAnsi="Arial Narrow" w:cs="Arial"/>
              </w:rPr>
            </w:pPr>
          </w:p>
        </w:tc>
        <w:tc>
          <w:tcPr>
            <w:tcW w:w="1440" w:type="dxa"/>
            <w:tcBorders>
              <w:top w:val="single" w:sz="4" w:space="0" w:color="auto"/>
              <w:left w:val="single" w:sz="4" w:space="0" w:color="auto"/>
              <w:bottom w:val="single" w:sz="4" w:space="0" w:color="auto"/>
              <w:right w:val="dotted" w:sz="4" w:space="0" w:color="auto"/>
            </w:tcBorders>
            <w:shd w:val="clear" w:color="auto" w:fill="auto"/>
          </w:tcPr>
          <w:p w:rsidR="00D2247D" w:rsidRPr="004256C0" w:rsidRDefault="00D2247D" w:rsidP="00D2247D">
            <w:pPr>
              <w:tabs>
                <w:tab w:val="left" w:pos="426"/>
                <w:tab w:val="right" w:pos="2636"/>
              </w:tabs>
              <w:spacing w:before="20"/>
              <w:rPr>
                <w:rFonts w:ascii="Arial Narrow" w:hAnsi="Arial Narrow" w:cs="Arial"/>
              </w:rPr>
            </w:pPr>
          </w:p>
        </w:tc>
        <w:tc>
          <w:tcPr>
            <w:tcW w:w="780" w:type="dxa"/>
            <w:tcBorders>
              <w:top w:val="single" w:sz="4" w:space="0" w:color="auto"/>
              <w:left w:val="dotted" w:sz="4" w:space="0" w:color="auto"/>
              <w:bottom w:val="single" w:sz="4" w:space="0" w:color="auto"/>
              <w:right w:val="single" w:sz="4" w:space="0" w:color="auto"/>
            </w:tcBorders>
            <w:shd w:val="clear" w:color="auto" w:fill="auto"/>
          </w:tcPr>
          <w:p w:rsidR="00D2247D" w:rsidRPr="004256C0" w:rsidRDefault="00D2247D" w:rsidP="00D2247D">
            <w:pPr>
              <w:tabs>
                <w:tab w:val="left" w:pos="426"/>
                <w:tab w:val="right" w:pos="2636"/>
              </w:tabs>
              <w:spacing w:before="20"/>
              <w:rPr>
                <w:rFonts w:ascii="Arial Narrow" w:hAnsi="Arial Narrow" w:cs="Arial"/>
              </w:rPr>
            </w:pPr>
          </w:p>
        </w:tc>
      </w:tr>
    </w:tbl>
    <w:p w:rsidR="00D2247D" w:rsidRPr="004256C0" w:rsidRDefault="00D2247D" w:rsidP="00D2247D">
      <w:pPr>
        <w:tabs>
          <w:tab w:val="left" w:pos="426"/>
          <w:tab w:val="right" w:pos="2636"/>
        </w:tabs>
        <w:rPr>
          <w:rFonts w:ascii="Arial Narrow" w:hAnsi="Arial Narrow" w:cs="Arial"/>
          <w:sz w:val="8"/>
          <w:szCs w:val="8"/>
        </w:rPr>
      </w:pPr>
    </w:p>
    <w:p w:rsidR="00D2247D" w:rsidRPr="004256C0" w:rsidRDefault="00D2247D" w:rsidP="00D2247D">
      <w:pPr>
        <w:tabs>
          <w:tab w:val="left" w:pos="426"/>
          <w:tab w:val="right" w:pos="2636"/>
          <w:tab w:val="right" w:pos="4920"/>
        </w:tabs>
        <w:ind w:right="42"/>
        <w:rPr>
          <w:rFonts w:ascii="Arial Narrow" w:hAnsi="Arial Narrow" w:cs="Arial"/>
          <w:sz w:val="20"/>
        </w:rPr>
      </w:pPr>
      <w:r w:rsidRPr="004256C0">
        <w:rPr>
          <w:rFonts w:ascii="Arial Narrow" w:hAnsi="Arial Narrow" w:cs="Arial"/>
          <w:sz w:val="20"/>
        </w:rPr>
        <w:t xml:space="preserve">List all teachers trained in </w:t>
      </w:r>
      <w:r w:rsidR="005E3EF2">
        <w:rPr>
          <w:rFonts w:ascii="Arial Narrow" w:hAnsi="Arial Narrow" w:cs="Arial"/>
          <w:b/>
          <w:sz w:val="20"/>
        </w:rPr>
        <w:t xml:space="preserve">Entertainment </w:t>
      </w:r>
      <w:r w:rsidRPr="004256C0">
        <w:rPr>
          <w:rFonts w:ascii="Arial Narrow" w:hAnsi="Arial Narrow" w:cs="Arial"/>
          <w:sz w:val="20"/>
        </w:rPr>
        <w:t>(</w:t>
      </w:r>
      <w:r w:rsidRPr="004256C0">
        <w:rPr>
          <w:rFonts w:ascii="Arial Narrow" w:hAnsi="Arial Narrow" w:cs="Arial"/>
          <w:sz w:val="16"/>
          <w:szCs w:val="16"/>
        </w:rPr>
        <w:sym w:font="Wingdings" w:char="F0FC"/>
      </w:r>
      <w:r w:rsidRPr="004256C0">
        <w:rPr>
          <w:rFonts w:ascii="Arial Narrow" w:hAnsi="Arial Narrow" w:cs="Arial"/>
          <w:sz w:val="16"/>
          <w:szCs w:val="16"/>
        </w:rPr>
        <w:t>Indicate if Head Teacher)</w:t>
      </w:r>
    </w:p>
    <w:p w:rsidR="00D2247D" w:rsidRPr="004256C0" w:rsidRDefault="00D2247D" w:rsidP="00D2247D">
      <w:pPr>
        <w:tabs>
          <w:tab w:val="left" w:pos="426"/>
          <w:tab w:val="right" w:pos="2636"/>
        </w:tabs>
        <w:rPr>
          <w:rFonts w:ascii="Arial Narrow" w:hAnsi="Arial Narrow" w:cs="Arial"/>
          <w:sz w:val="2"/>
          <w:szCs w:val="2"/>
        </w:rPr>
      </w:pPr>
    </w:p>
    <w:tbl>
      <w:tblPr>
        <w:tblW w:w="49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60"/>
        <w:gridCol w:w="960"/>
      </w:tblGrid>
      <w:tr w:rsidR="00D2247D" w:rsidRPr="004256C0" w:rsidTr="00D2247D">
        <w:trPr>
          <w:cantSplit/>
        </w:trPr>
        <w:tc>
          <w:tcPr>
            <w:tcW w:w="3960" w:type="dxa"/>
            <w:shd w:val="clear" w:color="auto" w:fill="auto"/>
          </w:tcPr>
          <w:p w:rsidR="00D2247D" w:rsidRPr="004256C0" w:rsidRDefault="00D2247D" w:rsidP="00D2247D">
            <w:pPr>
              <w:tabs>
                <w:tab w:val="left" w:pos="426"/>
                <w:tab w:val="right" w:pos="2636"/>
              </w:tabs>
              <w:spacing w:before="40"/>
              <w:rPr>
                <w:rFonts w:ascii="Arial Narrow" w:hAnsi="Arial Narrow" w:cs="Arial"/>
                <w:sz w:val="20"/>
              </w:rPr>
            </w:pPr>
          </w:p>
        </w:tc>
        <w:tc>
          <w:tcPr>
            <w:tcW w:w="960" w:type="dxa"/>
            <w:shd w:val="clear" w:color="auto" w:fill="auto"/>
          </w:tcPr>
          <w:p w:rsidR="00D2247D" w:rsidRPr="004256C0" w:rsidRDefault="00D2247D" w:rsidP="00D2247D">
            <w:pPr>
              <w:tabs>
                <w:tab w:val="left" w:pos="426"/>
                <w:tab w:val="right" w:pos="2636"/>
              </w:tabs>
              <w:spacing w:before="40"/>
              <w:rPr>
                <w:rFonts w:ascii="Arial Narrow" w:hAnsi="Arial Narrow" w:cs="Arial"/>
                <w:sz w:val="20"/>
              </w:rPr>
            </w:pPr>
          </w:p>
        </w:tc>
      </w:tr>
      <w:tr w:rsidR="00D2247D" w:rsidRPr="004256C0" w:rsidTr="00D2247D">
        <w:trPr>
          <w:cantSplit/>
        </w:trPr>
        <w:tc>
          <w:tcPr>
            <w:tcW w:w="3960" w:type="dxa"/>
            <w:shd w:val="clear" w:color="auto" w:fill="auto"/>
          </w:tcPr>
          <w:p w:rsidR="00D2247D" w:rsidRPr="004256C0" w:rsidRDefault="00D2247D" w:rsidP="00D2247D">
            <w:pPr>
              <w:tabs>
                <w:tab w:val="left" w:pos="426"/>
                <w:tab w:val="right" w:pos="2636"/>
              </w:tabs>
              <w:spacing w:before="40"/>
              <w:rPr>
                <w:rFonts w:ascii="Arial Narrow" w:hAnsi="Arial Narrow" w:cs="Arial"/>
                <w:sz w:val="20"/>
              </w:rPr>
            </w:pPr>
          </w:p>
        </w:tc>
        <w:tc>
          <w:tcPr>
            <w:tcW w:w="960" w:type="dxa"/>
            <w:shd w:val="clear" w:color="auto" w:fill="auto"/>
          </w:tcPr>
          <w:p w:rsidR="00D2247D" w:rsidRPr="004256C0" w:rsidRDefault="00D2247D" w:rsidP="00D2247D">
            <w:pPr>
              <w:tabs>
                <w:tab w:val="left" w:pos="426"/>
                <w:tab w:val="right" w:pos="2636"/>
              </w:tabs>
              <w:spacing w:before="40"/>
              <w:rPr>
                <w:rFonts w:ascii="Arial Narrow" w:hAnsi="Arial Narrow" w:cs="Arial"/>
                <w:sz w:val="20"/>
              </w:rPr>
            </w:pPr>
          </w:p>
        </w:tc>
      </w:tr>
    </w:tbl>
    <w:p w:rsidR="00D2247D" w:rsidRPr="004256C0" w:rsidRDefault="00D2247D" w:rsidP="00D2247D">
      <w:pPr>
        <w:tabs>
          <w:tab w:val="left" w:pos="426"/>
          <w:tab w:val="right" w:pos="2636"/>
        </w:tabs>
        <w:ind w:left="426" w:hanging="426"/>
        <w:rPr>
          <w:rFonts w:ascii="Arial Narrow" w:hAnsi="Arial Narrow" w:cs="Arial"/>
          <w:b/>
          <w:sz w:val="8"/>
          <w:szCs w:val="8"/>
        </w:rPr>
      </w:pPr>
    </w:p>
    <w:p w:rsidR="00327D38" w:rsidRPr="004256C0" w:rsidRDefault="00327D38" w:rsidP="00327D38">
      <w:pPr>
        <w:tabs>
          <w:tab w:val="left" w:pos="426"/>
          <w:tab w:val="right" w:pos="2636"/>
        </w:tabs>
        <w:ind w:left="426" w:hanging="426"/>
        <w:rPr>
          <w:rFonts w:ascii="Arial Narrow" w:hAnsi="Arial Narrow" w:cs="Arial"/>
          <w:b/>
          <w:sz w:val="8"/>
          <w:szCs w:val="8"/>
        </w:rPr>
      </w:pPr>
    </w:p>
    <w:p w:rsidR="00230988" w:rsidRDefault="00246FF1" w:rsidP="00230988">
      <w:pPr>
        <w:shd w:val="clear" w:color="auto" w:fill="0C0C0C"/>
        <w:tabs>
          <w:tab w:val="left" w:pos="426"/>
          <w:tab w:val="right" w:pos="2636"/>
        </w:tabs>
        <w:ind w:right="22"/>
        <w:outlineLvl w:val="0"/>
        <w:rPr>
          <w:rFonts w:ascii="Arial Narrow" w:hAnsi="Arial Narrow" w:cs="Arial"/>
          <w:b/>
          <w:sz w:val="20"/>
        </w:rPr>
      </w:pPr>
      <w:r>
        <w:rPr>
          <w:rFonts w:ascii="Arial Narrow" w:hAnsi="Arial Narrow" w:cs="Arial"/>
          <w:b/>
          <w:sz w:val="20"/>
        </w:rPr>
        <w:t>7</w:t>
      </w:r>
      <w:r w:rsidR="00230988" w:rsidRPr="007C0ED2">
        <w:rPr>
          <w:rFonts w:ascii="Arial Narrow" w:hAnsi="Arial Narrow" w:cs="Arial"/>
          <w:b/>
          <w:sz w:val="20"/>
        </w:rPr>
        <w:t>.</w:t>
      </w:r>
      <w:r w:rsidR="00230988">
        <w:rPr>
          <w:rFonts w:ascii="Arial Narrow" w:hAnsi="Arial Narrow" w:cs="Arial"/>
          <w:b/>
          <w:sz w:val="20"/>
        </w:rPr>
        <w:t xml:space="preserve">  </w:t>
      </w:r>
      <w:r w:rsidR="00230988" w:rsidRPr="007C0ED2">
        <w:rPr>
          <w:rFonts w:ascii="Arial Narrow" w:hAnsi="Arial Narrow" w:cs="Arial"/>
          <w:b/>
          <w:sz w:val="20"/>
        </w:rPr>
        <w:t>FOR REPLACEMENT APPLICANTS ONLY</w:t>
      </w:r>
    </w:p>
    <w:p w:rsidR="00230988" w:rsidRPr="00F16EDF" w:rsidRDefault="00230988" w:rsidP="00230988">
      <w:pPr>
        <w:tabs>
          <w:tab w:val="left" w:pos="426"/>
          <w:tab w:val="right" w:pos="2636"/>
        </w:tabs>
        <w:outlineLvl w:val="0"/>
        <w:rPr>
          <w:rFonts w:ascii="Arial Narrow" w:hAnsi="Arial Narrow" w:cs="Arial"/>
          <w:b/>
          <w:sz w:val="2"/>
          <w:szCs w:val="2"/>
        </w:rPr>
      </w:pPr>
    </w:p>
    <w:p w:rsidR="00763D1B" w:rsidRPr="00763D1B" w:rsidRDefault="00763D1B" w:rsidP="00230988">
      <w:pPr>
        <w:tabs>
          <w:tab w:val="left" w:pos="426"/>
          <w:tab w:val="right" w:pos="2636"/>
        </w:tabs>
        <w:outlineLvl w:val="0"/>
        <w:rPr>
          <w:rFonts w:ascii="Arial Narrow" w:hAnsi="Arial Narrow" w:cs="Arial"/>
          <w:sz w:val="8"/>
        </w:rPr>
      </w:pPr>
    </w:p>
    <w:p w:rsidR="00230988" w:rsidRPr="004256C0" w:rsidRDefault="00230988" w:rsidP="00230988">
      <w:pPr>
        <w:tabs>
          <w:tab w:val="left" w:pos="426"/>
          <w:tab w:val="right" w:pos="2636"/>
        </w:tabs>
        <w:outlineLvl w:val="0"/>
        <w:rPr>
          <w:rFonts w:ascii="Arial Narrow" w:hAnsi="Arial Narrow" w:cs="Arial"/>
          <w:sz w:val="20"/>
        </w:rPr>
      </w:pPr>
      <w:r w:rsidRPr="004256C0">
        <w:rPr>
          <w:rFonts w:ascii="Arial Narrow" w:hAnsi="Arial Narrow" w:cs="Arial"/>
          <w:sz w:val="20"/>
        </w:rPr>
        <w:t xml:space="preserve">Who is being replaced? </w:t>
      </w:r>
    </w:p>
    <w:tbl>
      <w:tblPr>
        <w:tblW w:w="492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920"/>
      </w:tblGrid>
      <w:tr w:rsidR="00230988" w:rsidRPr="004256C0" w:rsidTr="00230988">
        <w:trPr>
          <w:cantSplit/>
        </w:trPr>
        <w:tc>
          <w:tcPr>
            <w:tcW w:w="4920" w:type="dxa"/>
            <w:tcBorders>
              <w:top w:val="single" w:sz="4" w:space="0" w:color="auto"/>
              <w:left w:val="single" w:sz="4" w:space="0" w:color="auto"/>
              <w:bottom w:val="single" w:sz="4" w:space="0" w:color="auto"/>
              <w:right w:val="single" w:sz="4" w:space="0" w:color="auto"/>
            </w:tcBorders>
            <w:shd w:val="clear" w:color="auto" w:fill="auto"/>
          </w:tcPr>
          <w:p w:rsidR="00230988" w:rsidRPr="004256C0" w:rsidRDefault="00230988" w:rsidP="00230988">
            <w:pPr>
              <w:tabs>
                <w:tab w:val="left" w:pos="426"/>
                <w:tab w:val="right" w:pos="2636"/>
              </w:tabs>
              <w:spacing w:line="280" w:lineRule="atLeast"/>
              <w:rPr>
                <w:rFonts w:ascii="Arial Narrow" w:hAnsi="Arial Narrow" w:cs="Arial"/>
              </w:rPr>
            </w:pPr>
          </w:p>
        </w:tc>
      </w:tr>
    </w:tbl>
    <w:p w:rsidR="00230988" w:rsidRPr="004256C0" w:rsidRDefault="00230988" w:rsidP="00230988">
      <w:pPr>
        <w:tabs>
          <w:tab w:val="left" w:pos="426"/>
          <w:tab w:val="right" w:pos="2636"/>
        </w:tabs>
        <w:rPr>
          <w:rFonts w:ascii="Arial Narrow" w:hAnsi="Arial Narrow" w:cs="Arial"/>
          <w:sz w:val="8"/>
        </w:rPr>
      </w:pPr>
    </w:p>
    <w:p w:rsidR="00230988" w:rsidRPr="004256C0" w:rsidRDefault="00230988" w:rsidP="00230988">
      <w:pPr>
        <w:tabs>
          <w:tab w:val="left" w:pos="426"/>
          <w:tab w:val="right" w:pos="2636"/>
        </w:tabs>
        <w:ind w:right="-332"/>
        <w:outlineLvl w:val="0"/>
        <w:rPr>
          <w:rFonts w:ascii="Arial Narrow" w:hAnsi="Arial Narrow" w:cs="Arial"/>
          <w:sz w:val="20"/>
        </w:rPr>
      </w:pPr>
      <w:r w:rsidRPr="004256C0">
        <w:rPr>
          <w:rFonts w:ascii="Arial Narrow" w:hAnsi="Arial Narrow" w:cs="Arial"/>
          <w:sz w:val="20"/>
        </w:rPr>
        <w:t xml:space="preserve">Why is replacement necessary? </w:t>
      </w:r>
      <w:r w:rsidRPr="004256C0">
        <w:rPr>
          <w:rFonts w:ascii="Arial Narrow" w:hAnsi="Arial Narrow" w:cs="Arial"/>
          <w:i/>
          <w:sz w:val="18"/>
          <w:szCs w:val="18"/>
        </w:rPr>
        <w:t>(</w:t>
      </w:r>
      <w:proofErr w:type="spellStart"/>
      <w:proofErr w:type="gramStart"/>
      <w:r w:rsidRPr="004256C0">
        <w:rPr>
          <w:rFonts w:ascii="Arial Narrow" w:hAnsi="Arial Narrow" w:cs="Arial"/>
          <w:i/>
          <w:sz w:val="18"/>
          <w:szCs w:val="18"/>
        </w:rPr>
        <w:t>eg</w:t>
      </w:r>
      <w:proofErr w:type="spellEnd"/>
      <w:proofErr w:type="gramEnd"/>
      <w:r w:rsidRPr="004256C0">
        <w:rPr>
          <w:rFonts w:ascii="Arial Narrow" w:hAnsi="Arial Narrow" w:cs="Arial"/>
          <w:i/>
          <w:sz w:val="18"/>
          <w:szCs w:val="18"/>
        </w:rPr>
        <w:t>. extended leave, transfer, etc.)</w:t>
      </w:r>
    </w:p>
    <w:tbl>
      <w:tblPr>
        <w:tblW w:w="492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920"/>
      </w:tblGrid>
      <w:tr w:rsidR="00230988" w:rsidRPr="004256C0" w:rsidTr="00230988">
        <w:trPr>
          <w:cantSplit/>
        </w:trPr>
        <w:tc>
          <w:tcPr>
            <w:tcW w:w="4920" w:type="dxa"/>
            <w:tcBorders>
              <w:top w:val="single" w:sz="4" w:space="0" w:color="auto"/>
              <w:left w:val="single" w:sz="4" w:space="0" w:color="auto"/>
              <w:bottom w:val="single" w:sz="4" w:space="0" w:color="auto"/>
              <w:right w:val="single" w:sz="4" w:space="0" w:color="auto"/>
            </w:tcBorders>
            <w:shd w:val="clear" w:color="auto" w:fill="auto"/>
          </w:tcPr>
          <w:p w:rsidR="00230988" w:rsidRPr="004256C0" w:rsidRDefault="00230988" w:rsidP="00230988">
            <w:pPr>
              <w:tabs>
                <w:tab w:val="left" w:pos="426"/>
                <w:tab w:val="right" w:pos="2636"/>
              </w:tabs>
              <w:spacing w:line="280" w:lineRule="atLeast"/>
              <w:rPr>
                <w:rFonts w:ascii="Arial Narrow" w:hAnsi="Arial Narrow" w:cs="Arial"/>
              </w:rPr>
            </w:pPr>
          </w:p>
        </w:tc>
      </w:tr>
    </w:tbl>
    <w:p w:rsidR="00230988" w:rsidRPr="004256C0" w:rsidRDefault="00230988" w:rsidP="00230988">
      <w:pPr>
        <w:tabs>
          <w:tab w:val="left" w:pos="426"/>
          <w:tab w:val="right" w:pos="2636"/>
        </w:tabs>
        <w:rPr>
          <w:rFonts w:ascii="Arial Narrow" w:hAnsi="Arial Narrow" w:cs="Arial"/>
          <w:sz w:val="8"/>
        </w:rPr>
      </w:pPr>
    </w:p>
    <w:p w:rsidR="00230988" w:rsidRPr="004256C0" w:rsidRDefault="00230988" w:rsidP="00F40A13">
      <w:pPr>
        <w:tabs>
          <w:tab w:val="left" w:pos="426"/>
          <w:tab w:val="right" w:pos="2636"/>
        </w:tabs>
        <w:ind w:right="-57"/>
        <w:rPr>
          <w:rFonts w:ascii="Arial Narrow" w:hAnsi="Arial Narrow" w:cs="Arial"/>
          <w:sz w:val="20"/>
        </w:rPr>
      </w:pPr>
      <w:r w:rsidRPr="004256C0">
        <w:rPr>
          <w:rFonts w:ascii="Arial Narrow" w:hAnsi="Arial Narrow" w:cs="Arial"/>
          <w:sz w:val="20"/>
        </w:rPr>
        <w:t xml:space="preserve">If replacement is the result of a transfer, </w:t>
      </w:r>
      <w:r w:rsidR="00B817AF">
        <w:rPr>
          <w:rFonts w:ascii="Arial Narrow" w:hAnsi="Arial Narrow" w:cs="Arial"/>
          <w:sz w:val="20"/>
        </w:rPr>
        <w:t xml:space="preserve">to </w:t>
      </w:r>
      <w:r w:rsidRPr="004256C0">
        <w:rPr>
          <w:rFonts w:ascii="Arial Narrow" w:hAnsi="Arial Narrow" w:cs="Arial"/>
          <w:sz w:val="20"/>
        </w:rPr>
        <w:t>which school has th</w:t>
      </w:r>
      <w:r w:rsidR="00B817AF">
        <w:rPr>
          <w:rFonts w:ascii="Arial Narrow" w:hAnsi="Arial Narrow" w:cs="Arial"/>
          <w:sz w:val="20"/>
        </w:rPr>
        <w:t>e trained teacher transferred</w:t>
      </w:r>
      <w:r w:rsidRPr="004256C0">
        <w:rPr>
          <w:rFonts w:ascii="Arial Narrow" w:hAnsi="Arial Narrow" w:cs="Arial"/>
          <w:sz w:val="20"/>
        </w:rPr>
        <w:t>?</w:t>
      </w:r>
    </w:p>
    <w:tbl>
      <w:tblPr>
        <w:tblW w:w="492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920"/>
      </w:tblGrid>
      <w:tr w:rsidR="00230988" w:rsidRPr="004256C0" w:rsidTr="00230988">
        <w:trPr>
          <w:cantSplit/>
        </w:trPr>
        <w:tc>
          <w:tcPr>
            <w:tcW w:w="4920" w:type="dxa"/>
            <w:tcBorders>
              <w:top w:val="single" w:sz="4" w:space="0" w:color="auto"/>
              <w:left w:val="single" w:sz="4" w:space="0" w:color="auto"/>
              <w:bottom w:val="single" w:sz="4" w:space="0" w:color="auto"/>
              <w:right w:val="single" w:sz="4" w:space="0" w:color="auto"/>
            </w:tcBorders>
            <w:shd w:val="clear" w:color="auto" w:fill="auto"/>
          </w:tcPr>
          <w:p w:rsidR="00230988" w:rsidRPr="004256C0" w:rsidRDefault="00230988" w:rsidP="00230988">
            <w:pPr>
              <w:tabs>
                <w:tab w:val="left" w:pos="426"/>
                <w:tab w:val="right" w:pos="2636"/>
              </w:tabs>
              <w:spacing w:line="280" w:lineRule="atLeast"/>
              <w:rPr>
                <w:rFonts w:ascii="Arial Narrow" w:hAnsi="Arial Narrow" w:cs="Arial"/>
              </w:rPr>
            </w:pPr>
          </w:p>
        </w:tc>
      </w:tr>
    </w:tbl>
    <w:p w:rsidR="00CC77C6" w:rsidRPr="004256C0" w:rsidRDefault="00CC77C6" w:rsidP="005E4296">
      <w:pPr>
        <w:tabs>
          <w:tab w:val="left" w:pos="426"/>
          <w:tab w:val="right" w:pos="2636"/>
        </w:tabs>
        <w:rPr>
          <w:rFonts w:ascii="Arial Narrow" w:hAnsi="Arial Narrow" w:cs="Arial"/>
          <w:b/>
          <w:sz w:val="16"/>
          <w:szCs w:val="16"/>
        </w:rPr>
      </w:pPr>
    </w:p>
    <w:p w:rsidR="00266897" w:rsidRPr="000E5896" w:rsidRDefault="00246FF1" w:rsidP="00266897">
      <w:pPr>
        <w:shd w:val="clear" w:color="auto" w:fill="0C0C0C"/>
        <w:tabs>
          <w:tab w:val="left" w:pos="426"/>
          <w:tab w:val="right" w:pos="2636"/>
        </w:tabs>
        <w:ind w:left="426" w:right="-80" w:hanging="426"/>
        <w:rPr>
          <w:rFonts w:ascii="Arial Narrow" w:hAnsi="Arial Narrow" w:cs="Arial"/>
          <w:b/>
          <w:sz w:val="20"/>
        </w:rPr>
      </w:pPr>
      <w:r>
        <w:rPr>
          <w:rFonts w:ascii="Arial Narrow" w:hAnsi="Arial Narrow" w:cs="Arial"/>
          <w:b/>
          <w:sz w:val="20"/>
        </w:rPr>
        <w:t>8</w:t>
      </w:r>
      <w:r w:rsidR="00266897" w:rsidRPr="000E5896">
        <w:rPr>
          <w:rFonts w:ascii="Arial Narrow" w:hAnsi="Arial Narrow" w:cs="Arial"/>
          <w:b/>
          <w:sz w:val="20"/>
        </w:rPr>
        <w:t>.  APPLICATION</w:t>
      </w:r>
      <w:r w:rsidR="00266897">
        <w:rPr>
          <w:rFonts w:ascii="Arial Narrow" w:hAnsi="Arial Narrow" w:cs="Arial"/>
          <w:b/>
          <w:sz w:val="20"/>
        </w:rPr>
        <w:t xml:space="preserve"> </w:t>
      </w:r>
      <w:r w:rsidR="00E84675">
        <w:rPr>
          <w:rFonts w:ascii="Arial Narrow" w:hAnsi="Arial Narrow" w:cs="Arial"/>
          <w:b/>
          <w:sz w:val="20"/>
        </w:rPr>
        <w:t>FOR ENTRY OR EXEMPTION</w:t>
      </w:r>
    </w:p>
    <w:p w:rsidR="00266897" w:rsidRPr="000E5896" w:rsidRDefault="00266897" w:rsidP="00266897">
      <w:pPr>
        <w:tabs>
          <w:tab w:val="left" w:pos="426"/>
          <w:tab w:val="right" w:pos="2636"/>
        </w:tabs>
        <w:ind w:left="426" w:hanging="426"/>
        <w:rPr>
          <w:rFonts w:ascii="Arial Narrow" w:hAnsi="Arial Narrow" w:cs="Arial"/>
          <w:b/>
          <w:sz w:val="8"/>
          <w:szCs w:val="8"/>
        </w:rPr>
      </w:pPr>
    </w:p>
    <w:p w:rsidR="00933881" w:rsidRPr="000E5896" w:rsidRDefault="00933881" w:rsidP="00933881">
      <w:pPr>
        <w:tabs>
          <w:tab w:val="right" w:pos="2636"/>
        </w:tabs>
        <w:ind w:right="-57"/>
        <w:rPr>
          <w:rFonts w:ascii="Arial Narrow" w:hAnsi="Arial Narrow" w:cs="Arial"/>
          <w:b/>
          <w:sz w:val="20"/>
        </w:rPr>
      </w:pPr>
      <w:r>
        <w:rPr>
          <w:rFonts w:ascii="Arial Narrow" w:hAnsi="Arial Narrow" w:cs="Arial"/>
          <w:sz w:val="20"/>
        </w:rPr>
        <w:t xml:space="preserve">This section is only to be completed by the applicant if applying for exemption from components of the training program </w:t>
      </w:r>
      <w:r w:rsidRPr="000E5896">
        <w:rPr>
          <w:rFonts w:ascii="Arial Narrow" w:hAnsi="Arial Narrow" w:cs="Arial"/>
          <w:i/>
          <w:sz w:val="20"/>
        </w:rPr>
        <w:t>(please tick appropriate box</w:t>
      </w:r>
      <w:r>
        <w:rPr>
          <w:rFonts w:ascii="Arial Narrow" w:hAnsi="Arial Narrow" w:cs="Arial"/>
          <w:i/>
          <w:sz w:val="20"/>
        </w:rPr>
        <w:t>/</w:t>
      </w:r>
      <w:r w:rsidRPr="000E5896">
        <w:rPr>
          <w:rFonts w:ascii="Arial Narrow" w:hAnsi="Arial Narrow" w:cs="Arial"/>
          <w:i/>
          <w:sz w:val="20"/>
        </w:rPr>
        <w:t>s</w:t>
      </w:r>
      <w:r>
        <w:rPr>
          <w:rFonts w:ascii="Arial Narrow" w:hAnsi="Arial Narrow" w:cs="Arial"/>
          <w:i/>
          <w:sz w:val="20"/>
        </w:rPr>
        <w:t xml:space="preserve"> AND provide relevant evidence</w:t>
      </w:r>
      <w:r w:rsidRPr="000E5896">
        <w:rPr>
          <w:rFonts w:ascii="Arial Narrow" w:hAnsi="Arial Narrow" w:cs="Arial"/>
          <w:i/>
          <w:sz w:val="20"/>
        </w:rPr>
        <w:t>)</w:t>
      </w:r>
      <w:r>
        <w:rPr>
          <w:rFonts w:ascii="Arial Narrow" w:hAnsi="Arial Narrow" w:cs="Arial"/>
          <w:i/>
          <w:sz w:val="20"/>
        </w:rPr>
        <w:t>.</w:t>
      </w:r>
    </w:p>
    <w:p w:rsidR="00266897" w:rsidRPr="000E5896" w:rsidRDefault="00266897" w:rsidP="00266897">
      <w:pPr>
        <w:tabs>
          <w:tab w:val="right" w:pos="2636"/>
        </w:tabs>
        <w:rPr>
          <w:rFonts w:ascii="Arial Narrow" w:hAnsi="Arial Narrow" w:cs="Arial"/>
          <w:sz w:val="8"/>
          <w:szCs w:val="8"/>
        </w:rPr>
      </w:pPr>
    </w:p>
    <w:tbl>
      <w:tblPr>
        <w:tblW w:w="4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272"/>
      </w:tblGrid>
      <w:tr w:rsidR="00266897" w:rsidRPr="000E5896" w:rsidTr="00266897">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266897" w:rsidRPr="000E5896" w:rsidRDefault="00266897" w:rsidP="00266897">
            <w:pPr>
              <w:ind w:left="142" w:hanging="142"/>
              <w:rPr>
                <w:rFonts w:ascii="Arial Narrow" w:hAnsi="Arial Narrow" w:cs="Arial"/>
                <w:sz w:val="20"/>
              </w:rPr>
            </w:pPr>
          </w:p>
        </w:tc>
        <w:tc>
          <w:tcPr>
            <w:tcW w:w="4272" w:type="dxa"/>
            <w:tcBorders>
              <w:top w:val="nil"/>
              <w:left w:val="nil"/>
              <w:bottom w:val="nil"/>
              <w:right w:val="nil"/>
            </w:tcBorders>
            <w:shd w:val="clear" w:color="auto" w:fill="auto"/>
          </w:tcPr>
          <w:p w:rsidR="00266897" w:rsidRPr="00D2247D" w:rsidRDefault="00266897" w:rsidP="00763D1B">
            <w:pPr>
              <w:tabs>
                <w:tab w:val="left" w:pos="426"/>
                <w:tab w:val="right" w:pos="2636"/>
              </w:tabs>
              <w:rPr>
                <w:rFonts w:ascii="Arial Narrow" w:hAnsi="Arial Narrow" w:cs="Arial"/>
                <w:b/>
                <w:sz w:val="20"/>
              </w:rPr>
            </w:pPr>
            <w:r w:rsidRPr="00D2247D">
              <w:rPr>
                <w:rFonts w:ascii="Arial Narrow" w:hAnsi="Arial Narrow" w:cs="Arial"/>
                <w:b/>
                <w:sz w:val="20"/>
              </w:rPr>
              <w:t xml:space="preserve">Industry Specific Training </w:t>
            </w:r>
          </w:p>
        </w:tc>
      </w:tr>
    </w:tbl>
    <w:p w:rsidR="00266897" w:rsidRDefault="00266897" w:rsidP="00266897">
      <w:pPr>
        <w:tabs>
          <w:tab w:val="left" w:pos="392"/>
          <w:tab w:val="right" w:pos="5107"/>
        </w:tabs>
        <w:ind w:left="108"/>
        <w:rPr>
          <w:rFonts w:ascii="Arial Narrow" w:hAnsi="Arial Narrow" w:cs="Arial"/>
          <w:sz w:val="8"/>
          <w:szCs w:val="8"/>
        </w:rPr>
      </w:pPr>
      <w:r w:rsidRPr="000E5896">
        <w:rPr>
          <w:rFonts w:ascii="Arial Narrow" w:hAnsi="Arial Narrow" w:cs="Arial"/>
          <w:sz w:val="8"/>
          <w:szCs w:val="8"/>
        </w:rPr>
        <w:tab/>
      </w:r>
      <w:r w:rsidR="00763D1B" w:rsidRPr="000E5896">
        <w:rPr>
          <w:rFonts w:ascii="Arial Narrow" w:hAnsi="Arial Narrow" w:cs="Arial"/>
          <w:i/>
          <w:sz w:val="20"/>
        </w:rPr>
        <w:t xml:space="preserve">(Include </w:t>
      </w:r>
      <w:r w:rsidR="00763D1B">
        <w:rPr>
          <w:rFonts w:ascii="Arial Narrow" w:hAnsi="Arial Narrow" w:cs="Arial"/>
          <w:i/>
          <w:sz w:val="20"/>
        </w:rPr>
        <w:t xml:space="preserve">current training package </w:t>
      </w:r>
      <w:r w:rsidR="00763D1B" w:rsidRPr="000E5896">
        <w:rPr>
          <w:rFonts w:ascii="Arial Narrow" w:hAnsi="Arial Narrow" w:cs="Arial"/>
          <w:i/>
          <w:sz w:val="20"/>
        </w:rPr>
        <w:t>qualifications</w:t>
      </w:r>
      <w:r w:rsidR="00763D1B">
        <w:rPr>
          <w:rFonts w:ascii="Arial Narrow" w:hAnsi="Arial Narrow" w:cs="Arial"/>
          <w:i/>
          <w:sz w:val="20"/>
        </w:rPr>
        <w:t xml:space="preserve"> and transcripts</w:t>
      </w:r>
      <w:r w:rsidR="00763D1B" w:rsidRPr="000E5896">
        <w:rPr>
          <w:rFonts w:ascii="Arial Narrow" w:hAnsi="Arial Narrow" w:cs="Arial"/>
          <w:i/>
          <w:sz w:val="20"/>
        </w:rPr>
        <w:t>)</w:t>
      </w:r>
    </w:p>
    <w:p w:rsidR="00763D1B" w:rsidRPr="000E5896" w:rsidRDefault="00763D1B" w:rsidP="00266897">
      <w:pPr>
        <w:tabs>
          <w:tab w:val="left" w:pos="392"/>
          <w:tab w:val="right" w:pos="5107"/>
        </w:tabs>
        <w:ind w:left="108"/>
        <w:rPr>
          <w:rFonts w:ascii="Arial Narrow" w:hAnsi="Arial Narrow" w:cs="Arial"/>
          <w:sz w:val="8"/>
          <w:szCs w:val="8"/>
        </w:rPr>
      </w:pPr>
    </w:p>
    <w:tbl>
      <w:tblPr>
        <w:tblW w:w="4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272"/>
      </w:tblGrid>
      <w:tr w:rsidR="00266897" w:rsidRPr="000E5896" w:rsidTr="00266897">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266897" w:rsidRPr="000E5896" w:rsidRDefault="00266897" w:rsidP="00266897">
            <w:pPr>
              <w:ind w:left="142" w:hanging="142"/>
              <w:rPr>
                <w:rFonts w:ascii="Arial Narrow" w:hAnsi="Arial Narrow" w:cs="Arial"/>
                <w:sz w:val="20"/>
              </w:rPr>
            </w:pPr>
          </w:p>
        </w:tc>
        <w:tc>
          <w:tcPr>
            <w:tcW w:w="4272" w:type="dxa"/>
            <w:tcBorders>
              <w:top w:val="nil"/>
              <w:left w:val="nil"/>
              <w:bottom w:val="nil"/>
              <w:right w:val="nil"/>
            </w:tcBorders>
            <w:shd w:val="clear" w:color="auto" w:fill="auto"/>
          </w:tcPr>
          <w:p w:rsidR="00266897" w:rsidRPr="00D2247D" w:rsidRDefault="00246FF1" w:rsidP="00763D1B">
            <w:pPr>
              <w:tabs>
                <w:tab w:val="left" w:pos="426"/>
                <w:tab w:val="right" w:pos="2636"/>
              </w:tabs>
              <w:rPr>
                <w:rFonts w:ascii="Arial Narrow" w:hAnsi="Arial Narrow" w:cs="Arial"/>
                <w:b/>
                <w:sz w:val="20"/>
              </w:rPr>
            </w:pPr>
            <w:r>
              <w:rPr>
                <w:rFonts w:ascii="Arial Narrow" w:hAnsi="Arial Narrow" w:cs="Arial"/>
                <w:b/>
                <w:sz w:val="20"/>
              </w:rPr>
              <w:t>Senior First Aid</w:t>
            </w:r>
            <w:r w:rsidR="00266897" w:rsidRPr="00D2247D">
              <w:rPr>
                <w:rFonts w:ascii="Arial Narrow" w:hAnsi="Arial Narrow" w:cs="Arial"/>
                <w:b/>
                <w:sz w:val="20"/>
              </w:rPr>
              <w:t xml:space="preserve"> </w:t>
            </w:r>
          </w:p>
        </w:tc>
      </w:tr>
    </w:tbl>
    <w:p w:rsidR="00266897" w:rsidRDefault="00266897" w:rsidP="00266897">
      <w:pPr>
        <w:tabs>
          <w:tab w:val="left" w:pos="392"/>
          <w:tab w:val="right" w:pos="5107"/>
        </w:tabs>
        <w:ind w:left="108"/>
        <w:rPr>
          <w:rFonts w:ascii="Arial Narrow" w:hAnsi="Arial Narrow" w:cs="Arial"/>
          <w:i/>
          <w:sz w:val="20"/>
        </w:rPr>
      </w:pPr>
      <w:r w:rsidRPr="000E5896">
        <w:rPr>
          <w:rFonts w:ascii="Arial Narrow" w:hAnsi="Arial Narrow" w:cs="Arial"/>
          <w:sz w:val="8"/>
          <w:szCs w:val="8"/>
        </w:rPr>
        <w:tab/>
      </w:r>
      <w:r w:rsidR="00763D1B" w:rsidRPr="000E5896">
        <w:rPr>
          <w:rFonts w:ascii="Arial Narrow" w:hAnsi="Arial Narrow" w:cs="Arial"/>
          <w:i/>
          <w:sz w:val="20"/>
        </w:rPr>
        <w:t xml:space="preserve">(Include </w:t>
      </w:r>
      <w:r w:rsidR="00D2247D">
        <w:rPr>
          <w:rFonts w:ascii="Arial Narrow" w:hAnsi="Arial Narrow" w:cs="Arial"/>
          <w:i/>
          <w:sz w:val="20"/>
        </w:rPr>
        <w:t xml:space="preserve">copy of current </w:t>
      </w:r>
      <w:r w:rsidR="00E63A3A">
        <w:rPr>
          <w:rFonts w:ascii="Arial Narrow" w:hAnsi="Arial Narrow" w:cs="Arial"/>
          <w:i/>
          <w:sz w:val="20"/>
        </w:rPr>
        <w:t>qualification</w:t>
      </w:r>
      <w:r w:rsidR="00763D1B" w:rsidRPr="000E5896">
        <w:rPr>
          <w:rFonts w:ascii="Arial Narrow" w:hAnsi="Arial Narrow" w:cs="Arial"/>
          <w:i/>
          <w:sz w:val="20"/>
        </w:rPr>
        <w:t>)</w:t>
      </w:r>
    </w:p>
    <w:p w:rsidR="00763D1B" w:rsidRPr="000E5896" w:rsidRDefault="00763D1B" w:rsidP="00266897">
      <w:pPr>
        <w:tabs>
          <w:tab w:val="left" w:pos="392"/>
          <w:tab w:val="right" w:pos="5107"/>
        </w:tabs>
        <w:ind w:left="108"/>
        <w:rPr>
          <w:rFonts w:ascii="Arial Narrow" w:hAnsi="Arial Narrow" w:cs="Arial"/>
          <w:sz w:val="8"/>
          <w:szCs w:val="8"/>
        </w:rPr>
      </w:pPr>
    </w:p>
    <w:tbl>
      <w:tblPr>
        <w:tblW w:w="49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674"/>
      </w:tblGrid>
      <w:tr w:rsidR="00266897" w:rsidRPr="000E5896" w:rsidTr="00763D1B">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266897" w:rsidRPr="000E5896" w:rsidRDefault="00266897" w:rsidP="00266897">
            <w:pPr>
              <w:ind w:left="142" w:hanging="142"/>
              <w:rPr>
                <w:rFonts w:ascii="Arial Narrow" w:hAnsi="Arial Narrow" w:cs="Arial"/>
                <w:sz w:val="20"/>
              </w:rPr>
            </w:pPr>
          </w:p>
        </w:tc>
        <w:tc>
          <w:tcPr>
            <w:tcW w:w="4674" w:type="dxa"/>
            <w:tcBorders>
              <w:top w:val="nil"/>
              <w:left w:val="nil"/>
              <w:bottom w:val="nil"/>
              <w:right w:val="nil"/>
            </w:tcBorders>
            <w:shd w:val="clear" w:color="auto" w:fill="auto"/>
          </w:tcPr>
          <w:p w:rsidR="00266897" w:rsidRPr="000E5896" w:rsidRDefault="00266897" w:rsidP="00763D1B">
            <w:pPr>
              <w:tabs>
                <w:tab w:val="left" w:pos="426"/>
                <w:tab w:val="right" w:pos="2636"/>
              </w:tabs>
              <w:rPr>
                <w:rFonts w:ascii="Arial Narrow" w:hAnsi="Arial Narrow" w:cs="Arial"/>
                <w:sz w:val="20"/>
              </w:rPr>
            </w:pPr>
            <w:r w:rsidRPr="00D2247D">
              <w:rPr>
                <w:rFonts w:ascii="Arial Narrow" w:hAnsi="Arial Narrow" w:cs="Arial"/>
                <w:b/>
                <w:sz w:val="20"/>
              </w:rPr>
              <w:t xml:space="preserve">Certificate IV Training </w:t>
            </w:r>
            <w:r w:rsidR="00763D1B" w:rsidRPr="00D2247D">
              <w:rPr>
                <w:rFonts w:ascii="Arial Narrow" w:hAnsi="Arial Narrow" w:cs="Arial"/>
                <w:b/>
                <w:sz w:val="20"/>
              </w:rPr>
              <w:t>&amp;</w:t>
            </w:r>
            <w:r w:rsidRPr="00D2247D">
              <w:rPr>
                <w:rFonts w:ascii="Arial Narrow" w:hAnsi="Arial Narrow" w:cs="Arial"/>
                <w:b/>
                <w:sz w:val="20"/>
              </w:rPr>
              <w:t xml:space="preserve"> Assessment</w:t>
            </w:r>
            <w:r>
              <w:rPr>
                <w:rFonts w:ascii="Arial Narrow" w:hAnsi="Arial Narrow" w:cs="Arial"/>
                <w:sz w:val="20"/>
              </w:rPr>
              <w:t xml:space="preserve"> </w:t>
            </w:r>
            <w:r w:rsidRPr="00763D1B">
              <w:rPr>
                <w:rFonts w:ascii="Arial Narrow" w:hAnsi="Arial Narrow" w:cs="Arial"/>
                <w:sz w:val="18"/>
              </w:rPr>
              <w:t>(</w:t>
            </w:r>
            <w:r w:rsidR="00763D1B" w:rsidRPr="00763D1B">
              <w:rPr>
                <w:rFonts w:ascii="Arial Narrow" w:hAnsi="Arial Narrow" w:cs="Arial"/>
                <w:sz w:val="18"/>
              </w:rPr>
              <w:t>TAE40110</w:t>
            </w:r>
            <w:r w:rsidR="00D2247D">
              <w:rPr>
                <w:rFonts w:ascii="Arial Narrow" w:hAnsi="Arial Narrow" w:cs="Arial"/>
                <w:sz w:val="18"/>
              </w:rPr>
              <w:t>/</w:t>
            </w:r>
            <w:r w:rsidR="00763D1B" w:rsidRPr="00763D1B">
              <w:rPr>
                <w:rFonts w:ascii="Arial Narrow" w:hAnsi="Arial Narrow" w:cs="Arial"/>
                <w:sz w:val="18"/>
              </w:rPr>
              <w:t>T</w:t>
            </w:r>
            <w:r w:rsidRPr="00763D1B">
              <w:rPr>
                <w:rFonts w:ascii="Arial Narrow" w:hAnsi="Arial Narrow" w:cs="Arial"/>
                <w:sz w:val="18"/>
              </w:rPr>
              <w:t>AA40104)</w:t>
            </w:r>
          </w:p>
        </w:tc>
      </w:tr>
    </w:tbl>
    <w:p w:rsidR="00266897" w:rsidRPr="003376D1" w:rsidRDefault="00266897" w:rsidP="00266897">
      <w:pPr>
        <w:tabs>
          <w:tab w:val="left" w:pos="360"/>
          <w:tab w:val="right" w:pos="2636"/>
        </w:tabs>
        <w:rPr>
          <w:rFonts w:ascii="Arial Narrow" w:hAnsi="Arial Narrow" w:cs="Arial"/>
          <w:b/>
          <w:sz w:val="18"/>
          <w:szCs w:val="18"/>
        </w:rPr>
      </w:pPr>
      <w:r w:rsidRPr="003376D1">
        <w:rPr>
          <w:rFonts w:ascii="Arial Narrow" w:hAnsi="Arial Narrow" w:cs="Arial"/>
          <w:sz w:val="18"/>
          <w:szCs w:val="18"/>
        </w:rPr>
        <w:t xml:space="preserve">  </w:t>
      </w:r>
      <w:r>
        <w:rPr>
          <w:rFonts w:ascii="Arial Narrow" w:hAnsi="Arial Narrow" w:cs="Arial"/>
          <w:sz w:val="18"/>
          <w:szCs w:val="18"/>
        </w:rPr>
        <w:t xml:space="preserve">        </w:t>
      </w:r>
    </w:p>
    <w:p w:rsidR="00266897" w:rsidRPr="00164B1E" w:rsidRDefault="00266897" w:rsidP="00266897">
      <w:pPr>
        <w:tabs>
          <w:tab w:val="right" w:pos="2636"/>
        </w:tabs>
        <w:rPr>
          <w:rFonts w:ascii="Arial Narrow" w:hAnsi="Arial Narrow" w:cs="Arial"/>
          <w:b/>
          <w:sz w:val="8"/>
          <w:szCs w:val="8"/>
        </w:rPr>
      </w:pPr>
    </w:p>
    <w:p w:rsidR="00933881" w:rsidRPr="00763D1B" w:rsidRDefault="00933881" w:rsidP="00933881">
      <w:pPr>
        <w:tabs>
          <w:tab w:val="right" w:pos="2636"/>
        </w:tabs>
        <w:rPr>
          <w:rFonts w:ascii="Arial Narrow" w:hAnsi="Arial Narrow" w:cs="Arial"/>
          <w:sz w:val="20"/>
        </w:rPr>
      </w:pPr>
      <w:r w:rsidRPr="000E5896">
        <w:rPr>
          <w:rFonts w:ascii="Arial Narrow" w:hAnsi="Arial Narrow" w:cs="Arial"/>
          <w:b/>
          <w:sz w:val="20"/>
        </w:rPr>
        <w:t xml:space="preserve">NOTE: </w:t>
      </w:r>
      <w:r w:rsidRPr="00763D1B">
        <w:rPr>
          <w:rFonts w:ascii="Arial Narrow" w:hAnsi="Arial Narrow" w:cs="Arial"/>
          <w:sz w:val="20"/>
        </w:rPr>
        <w:t>The Methodology Orientation is a MANDATORY component of training.</w:t>
      </w:r>
      <w:r>
        <w:rPr>
          <w:rFonts w:ascii="Arial Narrow" w:hAnsi="Arial Narrow" w:cs="Arial"/>
          <w:sz w:val="20"/>
        </w:rPr>
        <w:t xml:space="preserve"> Exemption from this component will not be granted even if you are accredited in another framework area.</w:t>
      </w:r>
    </w:p>
    <w:p w:rsidR="00933881" w:rsidRDefault="00933881" w:rsidP="00E63A3A">
      <w:pPr>
        <w:tabs>
          <w:tab w:val="right" w:pos="2636"/>
        </w:tabs>
        <w:rPr>
          <w:rFonts w:ascii="Arial Narrow" w:hAnsi="Arial Narrow" w:cs="Arial"/>
          <w:sz w:val="20"/>
        </w:rPr>
        <w:sectPr w:rsidR="00933881" w:rsidSect="00D42450">
          <w:type w:val="continuous"/>
          <w:pgSz w:w="11909" w:h="16834"/>
          <w:pgMar w:top="1134" w:right="569" w:bottom="719" w:left="720" w:header="720" w:footer="407" w:gutter="0"/>
          <w:cols w:num="2" w:sep="1" w:space="720" w:equalWidth="0">
            <w:col w:w="5040" w:space="534"/>
            <w:col w:w="5046"/>
          </w:cols>
        </w:sectPr>
      </w:pPr>
    </w:p>
    <w:p w:rsidR="00CD3C8F" w:rsidRPr="004256C0" w:rsidRDefault="00FA3E98" w:rsidP="00CD3C8F">
      <w:pPr>
        <w:shd w:val="clear" w:color="auto" w:fill="000000"/>
        <w:tabs>
          <w:tab w:val="right" w:pos="2636"/>
          <w:tab w:val="left" w:pos="4500"/>
          <w:tab w:val="left" w:pos="4860"/>
        </w:tabs>
        <w:ind w:right="-2"/>
        <w:outlineLvl w:val="0"/>
        <w:rPr>
          <w:rFonts w:ascii="Arial Narrow" w:hAnsi="Arial Narrow" w:cs="Arial"/>
          <w:b/>
          <w:sz w:val="20"/>
        </w:rPr>
      </w:pPr>
      <w:r>
        <w:rPr>
          <w:rFonts w:ascii="Arial Narrow" w:hAnsi="Arial Narrow" w:cs="Arial"/>
          <w:b/>
          <w:sz w:val="20"/>
        </w:rPr>
        <w:lastRenderedPageBreak/>
        <w:t>9</w:t>
      </w:r>
      <w:r w:rsidR="00CD3C8F" w:rsidRPr="004256C0">
        <w:rPr>
          <w:rFonts w:ascii="Arial Narrow" w:hAnsi="Arial Narrow" w:cs="Arial"/>
          <w:b/>
          <w:sz w:val="20"/>
        </w:rPr>
        <w:t xml:space="preserve">. </w:t>
      </w:r>
      <w:r w:rsidR="00CD3C8F">
        <w:rPr>
          <w:rFonts w:ascii="Arial Narrow" w:hAnsi="Arial Narrow" w:cs="Arial"/>
          <w:b/>
          <w:sz w:val="20"/>
        </w:rPr>
        <w:t>FUNDING SOURCE FOR TRAINING</w:t>
      </w:r>
    </w:p>
    <w:p w:rsidR="00D2247D" w:rsidRDefault="00D2247D" w:rsidP="002E0898">
      <w:pPr>
        <w:rPr>
          <w:sz w:val="4"/>
          <w:szCs w:val="4"/>
        </w:rPr>
      </w:pPr>
    </w:p>
    <w:p w:rsidR="00D2247D" w:rsidRPr="00582627" w:rsidRDefault="00D2247D" w:rsidP="002E0898">
      <w:pPr>
        <w:rPr>
          <w:sz w:val="4"/>
          <w:szCs w:val="4"/>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Look w:val="0000"/>
      </w:tblPr>
      <w:tblGrid>
        <w:gridCol w:w="540"/>
        <w:gridCol w:w="2700"/>
        <w:gridCol w:w="2340"/>
        <w:gridCol w:w="4680"/>
      </w:tblGrid>
      <w:tr w:rsidR="006A3DE5" w:rsidRPr="004256C0" w:rsidTr="00E306F4">
        <w:trPr>
          <w:cantSplit/>
          <w:trHeight w:val="470"/>
        </w:trPr>
        <w:tc>
          <w:tcPr>
            <w:tcW w:w="540" w:type="dxa"/>
            <w:shd w:val="clear" w:color="auto" w:fill="C0C0C0"/>
            <w:vAlign w:val="center"/>
          </w:tcPr>
          <w:p w:rsidR="006A3DE5" w:rsidRPr="00822555" w:rsidRDefault="006A3DE5" w:rsidP="00E71D88">
            <w:pPr>
              <w:ind w:left="142" w:hanging="142"/>
              <w:jc w:val="center"/>
              <w:rPr>
                <w:rFonts w:ascii="Arial Narrow" w:hAnsi="Arial Narrow" w:cs="Arial"/>
                <w:sz w:val="36"/>
                <w:szCs w:val="36"/>
              </w:rPr>
            </w:pPr>
            <w:r w:rsidRPr="00822555">
              <w:rPr>
                <w:rFonts w:ascii="Arial Narrow" w:hAnsi="Arial Narrow" w:cs="Arial"/>
                <w:b/>
                <w:sz w:val="36"/>
                <w:szCs w:val="36"/>
              </w:rPr>
              <w:sym w:font="Wingdings" w:char="F0FC"/>
            </w:r>
          </w:p>
        </w:tc>
        <w:tc>
          <w:tcPr>
            <w:tcW w:w="2700" w:type="dxa"/>
            <w:shd w:val="clear" w:color="auto" w:fill="C0C0C0"/>
          </w:tcPr>
          <w:p w:rsidR="006A3DE5" w:rsidRDefault="006A3DE5" w:rsidP="00E71D88">
            <w:pPr>
              <w:tabs>
                <w:tab w:val="left" w:pos="426"/>
                <w:tab w:val="right" w:pos="2636"/>
              </w:tabs>
              <w:jc w:val="center"/>
              <w:rPr>
                <w:rFonts w:ascii="Arial Narrow" w:hAnsi="Arial Narrow" w:cs="Arial"/>
                <w:sz w:val="20"/>
              </w:rPr>
            </w:pPr>
            <w:r w:rsidRPr="004256C0">
              <w:rPr>
                <w:rFonts w:ascii="Arial Narrow" w:hAnsi="Arial Narrow" w:cs="Arial"/>
                <w:b/>
                <w:sz w:val="20"/>
              </w:rPr>
              <w:t xml:space="preserve">Funding </w:t>
            </w:r>
            <w:r w:rsidRPr="00EB6670">
              <w:rPr>
                <w:rFonts w:ascii="Arial Narrow" w:hAnsi="Arial Narrow" w:cs="Arial"/>
                <w:b/>
                <w:sz w:val="20"/>
              </w:rPr>
              <w:t>Source</w:t>
            </w:r>
          </w:p>
          <w:p w:rsidR="006A3DE5" w:rsidRPr="004256C0" w:rsidRDefault="006A3DE5" w:rsidP="00E71D88">
            <w:pPr>
              <w:tabs>
                <w:tab w:val="left" w:pos="426"/>
                <w:tab w:val="right" w:pos="2636"/>
              </w:tabs>
              <w:jc w:val="center"/>
              <w:rPr>
                <w:rFonts w:ascii="Arial Narrow" w:hAnsi="Arial Narrow" w:cs="Arial"/>
                <w:sz w:val="20"/>
              </w:rPr>
            </w:pPr>
            <w:r w:rsidRPr="00EB6670">
              <w:rPr>
                <w:rFonts w:ascii="Arial Narrow" w:hAnsi="Arial Narrow" w:cs="Arial"/>
                <w:sz w:val="16"/>
                <w:szCs w:val="16"/>
              </w:rPr>
              <w:t>(please indicate</w:t>
            </w:r>
            <w:r>
              <w:rPr>
                <w:rFonts w:ascii="Arial Narrow" w:hAnsi="Arial Narrow" w:cs="Arial"/>
                <w:sz w:val="16"/>
                <w:szCs w:val="16"/>
              </w:rPr>
              <w:t xml:space="preserve"> by selecting one box only</w:t>
            </w:r>
            <w:r w:rsidRPr="00EB6670">
              <w:rPr>
                <w:rFonts w:ascii="Arial Narrow" w:hAnsi="Arial Narrow" w:cs="Arial"/>
                <w:sz w:val="16"/>
                <w:szCs w:val="16"/>
              </w:rPr>
              <w:t>)</w:t>
            </w:r>
          </w:p>
        </w:tc>
        <w:tc>
          <w:tcPr>
            <w:tcW w:w="2340" w:type="dxa"/>
            <w:shd w:val="clear" w:color="auto" w:fill="C0C0C0"/>
          </w:tcPr>
          <w:p w:rsidR="006A3DE5" w:rsidRDefault="006A3DE5" w:rsidP="00E71D88">
            <w:pPr>
              <w:tabs>
                <w:tab w:val="left" w:pos="426"/>
                <w:tab w:val="right" w:pos="2636"/>
              </w:tabs>
              <w:jc w:val="center"/>
              <w:rPr>
                <w:rFonts w:ascii="Arial Narrow" w:hAnsi="Arial Narrow" w:cs="Arial"/>
                <w:b/>
                <w:sz w:val="20"/>
              </w:rPr>
            </w:pPr>
            <w:r w:rsidRPr="004256C0">
              <w:rPr>
                <w:rFonts w:ascii="Arial Narrow" w:hAnsi="Arial Narrow" w:cs="Arial"/>
                <w:b/>
                <w:sz w:val="20"/>
              </w:rPr>
              <w:t>Signature of Approval</w:t>
            </w:r>
          </w:p>
          <w:p w:rsidR="00CF4647" w:rsidRPr="004256C0" w:rsidRDefault="00CF4647" w:rsidP="00E71D88">
            <w:pPr>
              <w:tabs>
                <w:tab w:val="left" w:pos="426"/>
                <w:tab w:val="right" w:pos="2636"/>
              </w:tabs>
              <w:jc w:val="center"/>
              <w:rPr>
                <w:rFonts w:ascii="Arial Narrow" w:hAnsi="Arial Narrow" w:cs="Arial"/>
                <w:sz w:val="20"/>
              </w:rPr>
            </w:pPr>
            <w:r>
              <w:rPr>
                <w:rFonts w:ascii="Arial Narrow" w:hAnsi="Arial Narrow" w:cs="Arial"/>
                <w:b/>
                <w:sz w:val="20"/>
              </w:rPr>
              <w:t>School Principal</w:t>
            </w:r>
          </w:p>
        </w:tc>
        <w:tc>
          <w:tcPr>
            <w:tcW w:w="4680" w:type="dxa"/>
            <w:shd w:val="clear" w:color="auto" w:fill="C0C0C0"/>
          </w:tcPr>
          <w:p w:rsidR="006A3DE5" w:rsidRDefault="006A3DE5" w:rsidP="00E71D88">
            <w:pPr>
              <w:tabs>
                <w:tab w:val="left" w:pos="426"/>
                <w:tab w:val="right" w:pos="2636"/>
              </w:tabs>
              <w:jc w:val="center"/>
              <w:rPr>
                <w:rFonts w:ascii="Arial Narrow" w:hAnsi="Arial Narrow" w:cs="Arial"/>
                <w:b/>
                <w:sz w:val="20"/>
              </w:rPr>
            </w:pPr>
            <w:r w:rsidRPr="004256C0">
              <w:rPr>
                <w:rFonts w:ascii="Arial Narrow" w:hAnsi="Arial Narrow" w:cs="Arial"/>
                <w:b/>
                <w:sz w:val="20"/>
              </w:rPr>
              <w:t>Signature of Approval</w:t>
            </w:r>
            <w:r>
              <w:rPr>
                <w:rFonts w:ascii="Arial Narrow" w:hAnsi="Arial Narrow" w:cs="Arial"/>
                <w:b/>
                <w:sz w:val="20"/>
              </w:rPr>
              <w:t xml:space="preserve"> for </w:t>
            </w:r>
            <w:r w:rsidR="00CF4647">
              <w:rPr>
                <w:rFonts w:ascii="Arial Narrow" w:hAnsi="Arial Narrow" w:cs="Arial"/>
                <w:b/>
                <w:sz w:val="20"/>
              </w:rPr>
              <w:t>RVEC</w:t>
            </w:r>
          </w:p>
          <w:p w:rsidR="006A3DE5" w:rsidRPr="006A3DE5" w:rsidRDefault="006A3DE5" w:rsidP="00E71D88">
            <w:pPr>
              <w:tabs>
                <w:tab w:val="left" w:pos="426"/>
                <w:tab w:val="right" w:pos="2636"/>
              </w:tabs>
              <w:jc w:val="center"/>
              <w:rPr>
                <w:rFonts w:ascii="Arial Narrow" w:hAnsi="Arial Narrow" w:cs="Arial"/>
                <w:sz w:val="20"/>
              </w:rPr>
            </w:pPr>
            <w:r w:rsidRPr="006A3DE5">
              <w:rPr>
                <w:rFonts w:ascii="Arial Narrow" w:hAnsi="Arial Narrow" w:cs="Arial"/>
                <w:sz w:val="16"/>
              </w:rPr>
              <w:t>Funding Source RTO or Self (where applicable)</w:t>
            </w:r>
          </w:p>
        </w:tc>
      </w:tr>
    </w:tbl>
    <w:p w:rsidR="002E0898" w:rsidRPr="004256C0" w:rsidRDefault="002E0898" w:rsidP="002E089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700"/>
        <w:gridCol w:w="2340"/>
        <w:gridCol w:w="2340"/>
        <w:gridCol w:w="2340"/>
      </w:tblGrid>
      <w:tr w:rsidR="00CF4647" w:rsidRPr="004256C0" w:rsidTr="00CF4647">
        <w:trPr>
          <w:cantSplit/>
          <w:trHeight w:val="205"/>
        </w:trPr>
        <w:tc>
          <w:tcPr>
            <w:tcW w:w="540" w:type="dxa"/>
            <w:vMerge w:val="restart"/>
            <w:tcBorders>
              <w:top w:val="single" w:sz="4" w:space="0" w:color="auto"/>
              <w:left w:val="single" w:sz="4" w:space="0" w:color="auto"/>
              <w:right w:val="single" w:sz="4" w:space="0" w:color="auto"/>
            </w:tcBorders>
            <w:shd w:val="clear" w:color="auto" w:fill="auto"/>
          </w:tcPr>
          <w:p w:rsidR="00CF4647" w:rsidRPr="004256C0" w:rsidRDefault="00CF4647" w:rsidP="00E71D88">
            <w:pPr>
              <w:ind w:left="142" w:right="-174" w:hanging="142"/>
              <w:rPr>
                <w:rFonts w:ascii="Arial Narrow" w:hAnsi="Arial Narrow" w:cs="Arial"/>
                <w:sz w:val="20"/>
              </w:rPr>
            </w:pPr>
          </w:p>
        </w:tc>
        <w:tc>
          <w:tcPr>
            <w:tcW w:w="2700" w:type="dxa"/>
            <w:vMerge w:val="restart"/>
            <w:tcBorders>
              <w:top w:val="single" w:sz="4" w:space="0" w:color="auto"/>
              <w:left w:val="nil"/>
              <w:bottom w:val="single" w:sz="4" w:space="0" w:color="auto"/>
              <w:right w:val="single" w:sz="4" w:space="0" w:color="auto"/>
            </w:tcBorders>
            <w:shd w:val="clear" w:color="auto" w:fill="auto"/>
          </w:tcPr>
          <w:p w:rsidR="00CF4647" w:rsidRPr="00FA6323" w:rsidRDefault="00CF4647" w:rsidP="00E71D88">
            <w:pPr>
              <w:tabs>
                <w:tab w:val="left" w:pos="426"/>
                <w:tab w:val="right" w:pos="2636"/>
              </w:tabs>
              <w:rPr>
                <w:rFonts w:ascii="Arial Narrow" w:hAnsi="Arial Narrow" w:cs="Arial"/>
                <w:i/>
                <w:sz w:val="16"/>
                <w:szCs w:val="16"/>
              </w:rPr>
            </w:pPr>
            <w:r w:rsidRPr="00FA6323">
              <w:rPr>
                <w:rFonts w:ascii="Arial Narrow" w:hAnsi="Arial Narrow" w:cs="Arial"/>
                <w:b/>
                <w:sz w:val="20"/>
              </w:rPr>
              <w:t>1. Replacement</w:t>
            </w:r>
            <w:r w:rsidRPr="004256C0">
              <w:rPr>
                <w:rFonts w:ascii="Arial Narrow" w:hAnsi="Arial Narrow" w:cs="Arial"/>
                <w:sz w:val="20"/>
              </w:rPr>
              <w:t xml:space="preserve"> </w:t>
            </w:r>
            <w:r w:rsidRPr="00FA6323">
              <w:rPr>
                <w:rFonts w:ascii="Arial Narrow" w:hAnsi="Arial Narrow" w:cs="Arial"/>
                <w:i/>
                <w:sz w:val="16"/>
                <w:szCs w:val="16"/>
              </w:rPr>
              <w:t xml:space="preserve">(Semester 1 ONLY) </w:t>
            </w:r>
          </w:p>
          <w:p w:rsidR="00CF4647" w:rsidRPr="004256C0" w:rsidRDefault="00CF4647" w:rsidP="00E71D88">
            <w:pPr>
              <w:tabs>
                <w:tab w:val="left" w:pos="426"/>
                <w:tab w:val="right" w:pos="2636"/>
              </w:tabs>
              <w:rPr>
                <w:rFonts w:ascii="Arial Narrow" w:hAnsi="Arial Narrow" w:cs="Arial"/>
                <w:sz w:val="20"/>
              </w:rPr>
            </w:pPr>
            <w:r w:rsidRPr="00FA6323">
              <w:rPr>
                <w:rFonts w:ascii="Arial Narrow" w:hAnsi="Arial Narrow" w:cs="Arial"/>
                <w:i/>
                <w:sz w:val="16"/>
                <w:szCs w:val="16"/>
              </w:rPr>
              <w:t>The school supports the training of the applicant.</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CF4647" w:rsidRDefault="00CF4647" w:rsidP="00E71D88">
            <w:pPr>
              <w:tabs>
                <w:tab w:val="left" w:pos="426"/>
                <w:tab w:val="right" w:pos="2636"/>
              </w:tabs>
              <w:rPr>
                <w:rFonts w:ascii="Arial Narrow" w:hAnsi="Arial Narrow" w:cs="Arial"/>
                <w:sz w:val="20"/>
              </w:rPr>
            </w:pPr>
          </w:p>
          <w:p w:rsidR="00CF4647" w:rsidRPr="004256C0" w:rsidRDefault="00CF4647"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right w:val="single" w:sz="4" w:space="0" w:color="auto"/>
            </w:tcBorders>
          </w:tcPr>
          <w:p w:rsidR="00CF4647" w:rsidRDefault="00CF4647" w:rsidP="00B817AF">
            <w:pPr>
              <w:tabs>
                <w:tab w:val="left" w:pos="426"/>
                <w:tab w:val="right" w:pos="2636"/>
              </w:tabs>
              <w:rPr>
                <w:rFonts w:ascii="Arial Narrow" w:hAnsi="Arial Narrow" w:cs="Arial"/>
                <w:sz w:val="20"/>
              </w:rPr>
            </w:pPr>
          </w:p>
          <w:p w:rsidR="00CF4647" w:rsidRPr="004256C0" w:rsidRDefault="00CF4647" w:rsidP="00B817AF">
            <w:pPr>
              <w:tabs>
                <w:tab w:val="left" w:pos="426"/>
                <w:tab w:val="right" w:pos="2636"/>
              </w:tabs>
              <w:rPr>
                <w:rFonts w:ascii="Arial Narrow" w:hAnsi="Arial Narrow" w:cs="Arial"/>
                <w:sz w:val="20"/>
              </w:rPr>
            </w:pPr>
          </w:p>
        </w:tc>
        <w:tc>
          <w:tcPr>
            <w:tcW w:w="2340" w:type="dxa"/>
            <w:vMerge w:val="restart"/>
            <w:tcBorders>
              <w:top w:val="single" w:sz="4" w:space="0" w:color="auto"/>
              <w:left w:val="single" w:sz="4" w:space="0" w:color="auto"/>
              <w:right w:val="single" w:sz="4" w:space="0" w:color="auto"/>
            </w:tcBorders>
            <w:shd w:val="thinDiagStripe" w:color="auto" w:fill="auto"/>
          </w:tcPr>
          <w:p w:rsidR="00CF4647" w:rsidRPr="004256C0" w:rsidRDefault="00CF4647" w:rsidP="00E71D88">
            <w:pPr>
              <w:tabs>
                <w:tab w:val="left" w:pos="426"/>
                <w:tab w:val="right" w:pos="2636"/>
              </w:tabs>
              <w:rPr>
                <w:rFonts w:ascii="Arial Narrow" w:hAnsi="Arial Narrow" w:cs="Arial"/>
                <w:sz w:val="20"/>
              </w:rPr>
            </w:pPr>
          </w:p>
        </w:tc>
      </w:tr>
      <w:tr w:rsidR="00CF4647" w:rsidRPr="004256C0" w:rsidTr="00CF4647">
        <w:trPr>
          <w:cantSplit/>
          <w:trHeight w:val="205"/>
        </w:trPr>
        <w:tc>
          <w:tcPr>
            <w:tcW w:w="540" w:type="dxa"/>
            <w:vMerge/>
            <w:tcBorders>
              <w:left w:val="single" w:sz="4" w:space="0" w:color="auto"/>
              <w:bottom w:val="single" w:sz="4" w:space="0" w:color="auto"/>
              <w:right w:val="single" w:sz="4" w:space="0" w:color="auto"/>
            </w:tcBorders>
            <w:shd w:val="clear" w:color="auto" w:fill="auto"/>
          </w:tcPr>
          <w:p w:rsidR="00CF4647" w:rsidRPr="004256C0" w:rsidRDefault="00CF4647" w:rsidP="00E71D88">
            <w:pPr>
              <w:ind w:left="142" w:right="-174" w:hanging="142"/>
              <w:rPr>
                <w:rFonts w:ascii="Arial Narrow" w:hAnsi="Arial Narrow" w:cs="Arial"/>
                <w:sz w:val="20"/>
              </w:rPr>
            </w:pPr>
          </w:p>
        </w:tc>
        <w:tc>
          <w:tcPr>
            <w:tcW w:w="2700" w:type="dxa"/>
            <w:vMerge/>
            <w:tcBorders>
              <w:top w:val="single" w:sz="4" w:space="0" w:color="auto"/>
              <w:left w:val="nil"/>
              <w:bottom w:val="single" w:sz="4" w:space="0" w:color="auto"/>
              <w:right w:val="single" w:sz="4" w:space="0" w:color="auto"/>
            </w:tcBorders>
            <w:shd w:val="clear" w:color="auto" w:fill="auto"/>
          </w:tcPr>
          <w:p w:rsidR="00CF4647" w:rsidRPr="004256C0" w:rsidRDefault="00CF4647"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CF4647"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School Principal</w:t>
            </w:r>
          </w:p>
        </w:tc>
        <w:tc>
          <w:tcPr>
            <w:tcW w:w="2340" w:type="dxa"/>
            <w:tcBorders>
              <w:left w:val="single" w:sz="4" w:space="0" w:color="auto"/>
              <w:bottom w:val="single" w:sz="4" w:space="0" w:color="auto"/>
              <w:right w:val="single" w:sz="4" w:space="0" w:color="auto"/>
            </w:tcBorders>
          </w:tcPr>
          <w:p w:rsidR="00CF4647" w:rsidRPr="004256C0" w:rsidRDefault="00CF4647" w:rsidP="00B817AF">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RVEC</w:t>
            </w:r>
          </w:p>
        </w:tc>
        <w:tc>
          <w:tcPr>
            <w:tcW w:w="2340" w:type="dxa"/>
            <w:vMerge/>
            <w:tcBorders>
              <w:left w:val="single" w:sz="4" w:space="0" w:color="auto"/>
              <w:bottom w:val="single" w:sz="4" w:space="0" w:color="auto"/>
              <w:right w:val="single" w:sz="4" w:space="0" w:color="auto"/>
            </w:tcBorders>
            <w:shd w:val="thinDiagStripe" w:color="auto" w:fill="auto"/>
          </w:tcPr>
          <w:p w:rsidR="00CF4647" w:rsidRPr="004256C0" w:rsidRDefault="00CF4647" w:rsidP="00E71D88">
            <w:pPr>
              <w:tabs>
                <w:tab w:val="left" w:pos="426"/>
                <w:tab w:val="right" w:pos="2636"/>
              </w:tabs>
              <w:jc w:val="center"/>
              <w:rPr>
                <w:rFonts w:ascii="Arial Narrow" w:hAnsi="Arial Narrow" w:cs="Arial"/>
                <w:sz w:val="20"/>
              </w:rPr>
            </w:pPr>
          </w:p>
        </w:tc>
      </w:tr>
    </w:tbl>
    <w:p w:rsidR="002E0898" w:rsidRPr="004256C0" w:rsidRDefault="002E0898" w:rsidP="002E089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700"/>
        <w:gridCol w:w="2340"/>
        <w:gridCol w:w="2340"/>
        <w:gridCol w:w="2340"/>
      </w:tblGrid>
      <w:tr w:rsidR="00CF4647" w:rsidRPr="004256C0" w:rsidTr="00CF4647">
        <w:trPr>
          <w:cantSplit/>
          <w:trHeight w:val="205"/>
        </w:trPr>
        <w:tc>
          <w:tcPr>
            <w:tcW w:w="540" w:type="dxa"/>
            <w:vMerge w:val="restart"/>
            <w:tcBorders>
              <w:top w:val="single" w:sz="4" w:space="0" w:color="auto"/>
              <w:left w:val="single" w:sz="4" w:space="0" w:color="auto"/>
              <w:right w:val="single" w:sz="4" w:space="0" w:color="auto"/>
            </w:tcBorders>
            <w:shd w:val="clear" w:color="auto" w:fill="auto"/>
          </w:tcPr>
          <w:p w:rsidR="00CF4647" w:rsidRPr="004256C0" w:rsidRDefault="00CF4647" w:rsidP="00E71D88">
            <w:pPr>
              <w:ind w:left="142" w:hanging="142"/>
              <w:rPr>
                <w:rFonts w:ascii="Arial Narrow" w:hAnsi="Arial Narrow" w:cs="Arial"/>
                <w:sz w:val="20"/>
              </w:rPr>
            </w:pPr>
          </w:p>
        </w:tc>
        <w:tc>
          <w:tcPr>
            <w:tcW w:w="2700" w:type="dxa"/>
            <w:vMerge w:val="restart"/>
            <w:tcBorders>
              <w:top w:val="single" w:sz="4" w:space="0" w:color="auto"/>
              <w:left w:val="nil"/>
              <w:bottom w:val="single" w:sz="4" w:space="0" w:color="auto"/>
              <w:right w:val="single" w:sz="4" w:space="0" w:color="auto"/>
            </w:tcBorders>
            <w:shd w:val="clear" w:color="auto" w:fill="auto"/>
          </w:tcPr>
          <w:p w:rsidR="00CF4647" w:rsidRPr="00FA6323" w:rsidRDefault="00CF4647" w:rsidP="00E71D88">
            <w:pPr>
              <w:tabs>
                <w:tab w:val="left" w:pos="426"/>
                <w:tab w:val="right" w:pos="2636"/>
              </w:tabs>
              <w:rPr>
                <w:rFonts w:ascii="Arial Narrow" w:hAnsi="Arial Narrow" w:cs="Arial"/>
                <w:i/>
                <w:sz w:val="16"/>
                <w:szCs w:val="16"/>
              </w:rPr>
            </w:pPr>
            <w:r w:rsidRPr="00FA6323">
              <w:rPr>
                <w:rFonts w:ascii="Arial Narrow" w:hAnsi="Arial Narrow" w:cs="Arial"/>
                <w:b/>
                <w:sz w:val="20"/>
              </w:rPr>
              <w:t>2. Allocation</w:t>
            </w:r>
            <w:r w:rsidRPr="004256C0">
              <w:rPr>
                <w:rFonts w:ascii="Arial Narrow" w:hAnsi="Arial Narrow" w:cs="Arial"/>
                <w:sz w:val="20"/>
              </w:rPr>
              <w:t xml:space="preserve"> </w:t>
            </w:r>
            <w:r w:rsidRPr="00FA6323">
              <w:rPr>
                <w:rFonts w:ascii="Arial Narrow" w:hAnsi="Arial Narrow" w:cs="Arial"/>
                <w:i/>
                <w:sz w:val="16"/>
                <w:szCs w:val="16"/>
              </w:rPr>
              <w:t xml:space="preserve">(Semester 2 ONLY) </w:t>
            </w:r>
          </w:p>
          <w:p w:rsidR="00CF4647" w:rsidRPr="004256C0" w:rsidRDefault="00CF4647" w:rsidP="00E71D88">
            <w:pPr>
              <w:tabs>
                <w:tab w:val="left" w:pos="426"/>
                <w:tab w:val="right" w:pos="2636"/>
              </w:tabs>
              <w:rPr>
                <w:rFonts w:ascii="Arial Narrow" w:hAnsi="Arial Narrow" w:cs="Arial"/>
                <w:sz w:val="20"/>
              </w:rPr>
            </w:pPr>
            <w:r w:rsidRPr="00FA6323">
              <w:rPr>
                <w:rFonts w:ascii="Arial Narrow" w:hAnsi="Arial Narrow" w:cs="Arial"/>
                <w:i/>
                <w:sz w:val="16"/>
                <w:szCs w:val="16"/>
              </w:rPr>
              <w:t>The school supports the training of the applicant.</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CF4647" w:rsidRDefault="00CF4647" w:rsidP="00E71D88">
            <w:pPr>
              <w:tabs>
                <w:tab w:val="left" w:pos="426"/>
                <w:tab w:val="right" w:pos="2636"/>
              </w:tabs>
              <w:rPr>
                <w:rFonts w:ascii="Arial Narrow" w:hAnsi="Arial Narrow" w:cs="Arial"/>
                <w:sz w:val="20"/>
              </w:rPr>
            </w:pPr>
          </w:p>
          <w:p w:rsidR="00CF4647" w:rsidRPr="004256C0" w:rsidRDefault="00CF4647"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right w:val="single" w:sz="4" w:space="0" w:color="auto"/>
            </w:tcBorders>
          </w:tcPr>
          <w:p w:rsidR="00CF4647" w:rsidRDefault="00CF4647" w:rsidP="00B817AF">
            <w:pPr>
              <w:tabs>
                <w:tab w:val="left" w:pos="426"/>
                <w:tab w:val="right" w:pos="2636"/>
              </w:tabs>
              <w:rPr>
                <w:rFonts w:ascii="Arial Narrow" w:hAnsi="Arial Narrow" w:cs="Arial"/>
                <w:sz w:val="20"/>
              </w:rPr>
            </w:pPr>
          </w:p>
          <w:p w:rsidR="00CF4647" w:rsidRPr="004256C0" w:rsidRDefault="00CF4647" w:rsidP="00B817AF">
            <w:pPr>
              <w:tabs>
                <w:tab w:val="left" w:pos="426"/>
                <w:tab w:val="right" w:pos="2636"/>
              </w:tabs>
              <w:rPr>
                <w:rFonts w:ascii="Arial Narrow" w:hAnsi="Arial Narrow" w:cs="Arial"/>
                <w:sz w:val="20"/>
              </w:rPr>
            </w:pPr>
          </w:p>
        </w:tc>
        <w:tc>
          <w:tcPr>
            <w:tcW w:w="2340" w:type="dxa"/>
            <w:vMerge w:val="restart"/>
            <w:tcBorders>
              <w:top w:val="single" w:sz="4" w:space="0" w:color="auto"/>
              <w:left w:val="single" w:sz="4" w:space="0" w:color="auto"/>
              <w:right w:val="single" w:sz="4" w:space="0" w:color="auto"/>
            </w:tcBorders>
            <w:shd w:val="thinDiagStripe" w:color="auto" w:fill="auto"/>
          </w:tcPr>
          <w:p w:rsidR="00CF4647" w:rsidRPr="004256C0" w:rsidRDefault="00CF4647" w:rsidP="00E71D88">
            <w:pPr>
              <w:tabs>
                <w:tab w:val="left" w:pos="426"/>
                <w:tab w:val="right" w:pos="2636"/>
              </w:tabs>
              <w:rPr>
                <w:rFonts w:ascii="Arial Narrow" w:hAnsi="Arial Narrow" w:cs="Arial"/>
                <w:sz w:val="20"/>
              </w:rPr>
            </w:pPr>
          </w:p>
        </w:tc>
      </w:tr>
      <w:tr w:rsidR="00CF4647" w:rsidRPr="004256C0" w:rsidTr="00CF4647">
        <w:trPr>
          <w:cantSplit/>
          <w:trHeight w:val="205"/>
        </w:trPr>
        <w:tc>
          <w:tcPr>
            <w:tcW w:w="540" w:type="dxa"/>
            <w:vMerge/>
            <w:tcBorders>
              <w:left w:val="single" w:sz="4" w:space="0" w:color="auto"/>
              <w:bottom w:val="single" w:sz="4" w:space="0" w:color="auto"/>
              <w:right w:val="single" w:sz="4" w:space="0" w:color="auto"/>
            </w:tcBorders>
            <w:shd w:val="clear" w:color="auto" w:fill="auto"/>
          </w:tcPr>
          <w:p w:rsidR="00CF4647" w:rsidRPr="004256C0" w:rsidRDefault="00CF4647" w:rsidP="00E71D88">
            <w:pPr>
              <w:ind w:left="142" w:hanging="142"/>
              <w:rPr>
                <w:rFonts w:ascii="Arial Narrow" w:hAnsi="Arial Narrow" w:cs="Arial"/>
                <w:sz w:val="20"/>
              </w:rPr>
            </w:pPr>
          </w:p>
        </w:tc>
        <w:tc>
          <w:tcPr>
            <w:tcW w:w="2700" w:type="dxa"/>
            <w:vMerge/>
            <w:tcBorders>
              <w:top w:val="single" w:sz="4" w:space="0" w:color="auto"/>
              <w:left w:val="nil"/>
              <w:bottom w:val="single" w:sz="4" w:space="0" w:color="auto"/>
              <w:right w:val="single" w:sz="4" w:space="0" w:color="auto"/>
            </w:tcBorders>
            <w:shd w:val="clear" w:color="auto" w:fill="auto"/>
          </w:tcPr>
          <w:p w:rsidR="00CF4647" w:rsidRPr="004256C0" w:rsidRDefault="00CF4647"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CF4647"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School Principal</w:t>
            </w:r>
          </w:p>
        </w:tc>
        <w:tc>
          <w:tcPr>
            <w:tcW w:w="2340" w:type="dxa"/>
            <w:tcBorders>
              <w:left w:val="single" w:sz="4" w:space="0" w:color="auto"/>
              <w:bottom w:val="single" w:sz="4" w:space="0" w:color="auto"/>
              <w:right w:val="single" w:sz="4" w:space="0" w:color="auto"/>
            </w:tcBorders>
          </w:tcPr>
          <w:p w:rsidR="00CF4647" w:rsidRPr="004256C0" w:rsidRDefault="00CF4647" w:rsidP="00B817AF">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RVEC</w:t>
            </w:r>
          </w:p>
        </w:tc>
        <w:tc>
          <w:tcPr>
            <w:tcW w:w="2340" w:type="dxa"/>
            <w:vMerge/>
            <w:tcBorders>
              <w:left w:val="single" w:sz="4" w:space="0" w:color="auto"/>
              <w:bottom w:val="single" w:sz="4" w:space="0" w:color="auto"/>
              <w:right w:val="single" w:sz="4" w:space="0" w:color="auto"/>
            </w:tcBorders>
            <w:shd w:val="thinDiagStripe" w:color="auto" w:fill="auto"/>
          </w:tcPr>
          <w:p w:rsidR="00CF4647" w:rsidRPr="004256C0" w:rsidRDefault="00CF4647" w:rsidP="00E71D88">
            <w:pPr>
              <w:tabs>
                <w:tab w:val="left" w:pos="426"/>
                <w:tab w:val="right" w:pos="2636"/>
              </w:tabs>
              <w:jc w:val="center"/>
              <w:rPr>
                <w:rFonts w:ascii="Arial Narrow" w:hAnsi="Arial Narrow" w:cs="Arial"/>
                <w:sz w:val="20"/>
              </w:rPr>
            </w:pPr>
          </w:p>
        </w:tc>
      </w:tr>
    </w:tbl>
    <w:p w:rsidR="002E0898" w:rsidRPr="004256C0" w:rsidRDefault="002E0898" w:rsidP="002E089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700"/>
        <w:gridCol w:w="2340"/>
        <w:gridCol w:w="2340"/>
        <w:gridCol w:w="2340"/>
      </w:tblGrid>
      <w:tr w:rsidR="002E0898" w:rsidRPr="004256C0" w:rsidTr="006A3DE5">
        <w:trPr>
          <w:cantSplit/>
          <w:trHeight w:val="205"/>
        </w:trPr>
        <w:tc>
          <w:tcPr>
            <w:tcW w:w="540" w:type="dxa"/>
            <w:vMerge w:val="restart"/>
            <w:tcBorders>
              <w:top w:val="single" w:sz="4" w:space="0" w:color="auto"/>
              <w:left w:val="single" w:sz="4" w:space="0" w:color="auto"/>
              <w:right w:val="single" w:sz="4" w:space="0" w:color="auto"/>
            </w:tcBorders>
            <w:shd w:val="clear" w:color="auto" w:fill="auto"/>
          </w:tcPr>
          <w:p w:rsidR="002E0898" w:rsidRPr="004256C0" w:rsidRDefault="002E0898" w:rsidP="00E71D88">
            <w:pPr>
              <w:ind w:left="142" w:hanging="142"/>
              <w:rPr>
                <w:rFonts w:ascii="Arial Narrow" w:hAnsi="Arial Narrow" w:cs="Arial"/>
                <w:sz w:val="20"/>
              </w:rPr>
            </w:pPr>
          </w:p>
        </w:tc>
        <w:tc>
          <w:tcPr>
            <w:tcW w:w="2700" w:type="dxa"/>
            <w:vMerge w:val="restart"/>
            <w:tcBorders>
              <w:top w:val="single" w:sz="4" w:space="0" w:color="auto"/>
              <w:left w:val="nil"/>
              <w:bottom w:val="single" w:sz="4" w:space="0" w:color="auto"/>
              <w:right w:val="single" w:sz="4" w:space="0" w:color="auto"/>
            </w:tcBorders>
            <w:shd w:val="clear" w:color="auto" w:fill="auto"/>
          </w:tcPr>
          <w:p w:rsidR="002E0898" w:rsidRDefault="002E0898" w:rsidP="00E71D88">
            <w:pPr>
              <w:tabs>
                <w:tab w:val="left" w:pos="426"/>
                <w:tab w:val="right" w:pos="2636"/>
              </w:tabs>
              <w:rPr>
                <w:rFonts w:ascii="Arial Narrow" w:hAnsi="Arial Narrow" w:cs="Arial"/>
                <w:sz w:val="16"/>
                <w:szCs w:val="16"/>
              </w:rPr>
            </w:pPr>
            <w:r w:rsidRPr="00FA6323">
              <w:rPr>
                <w:rFonts w:ascii="Arial Narrow" w:hAnsi="Arial Narrow" w:cs="Arial"/>
                <w:b/>
                <w:sz w:val="20"/>
              </w:rPr>
              <w:t>3</w:t>
            </w:r>
            <w:r w:rsidR="001D6C5E">
              <w:rPr>
                <w:rFonts w:ascii="Arial Narrow" w:hAnsi="Arial Narrow" w:cs="Arial"/>
                <w:b/>
                <w:sz w:val="20"/>
              </w:rPr>
              <w:t>a</w:t>
            </w:r>
            <w:r w:rsidRPr="00FA6323">
              <w:rPr>
                <w:rFonts w:ascii="Arial Narrow" w:hAnsi="Arial Narrow" w:cs="Arial"/>
                <w:b/>
                <w:sz w:val="20"/>
              </w:rPr>
              <w:t>. RTO</w:t>
            </w:r>
          </w:p>
          <w:p w:rsidR="002E0898" w:rsidRPr="004256C0" w:rsidRDefault="002E0898" w:rsidP="00E71D88">
            <w:pPr>
              <w:tabs>
                <w:tab w:val="left" w:pos="426"/>
                <w:tab w:val="right" w:pos="2636"/>
              </w:tabs>
              <w:rPr>
                <w:rFonts w:ascii="Arial Narrow" w:hAnsi="Arial Narrow" w:cs="Arial"/>
                <w:sz w:val="20"/>
              </w:rPr>
            </w:pPr>
            <w:r w:rsidRPr="00FA6323">
              <w:rPr>
                <w:rFonts w:ascii="Arial Narrow" w:hAnsi="Arial Narrow" w:cs="Arial"/>
                <w:i/>
                <w:sz w:val="16"/>
                <w:szCs w:val="16"/>
              </w:rPr>
              <w:t xml:space="preserve">The </w:t>
            </w:r>
            <w:r w:rsidRPr="00846B24">
              <w:rPr>
                <w:rFonts w:ascii="Arial Narrow" w:hAnsi="Arial Narrow" w:cs="Arial"/>
                <w:b/>
                <w:i/>
                <w:sz w:val="16"/>
                <w:szCs w:val="16"/>
              </w:rPr>
              <w:t>RTO</w:t>
            </w:r>
            <w:r w:rsidRPr="00FA6323">
              <w:rPr>
                <w:rFonts w:ascii="Arial Narrow" w:hAnsi="Arial Narrow" w:cs="Arial"/>
                <w:i/>
                <w:sz w:val="16"/>
                <w:szCs w:val="16"/>
              </w:rPr>
              <w:t xml:space="preserve"> agrees to meet the costs associated with training.</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2E0898" w:rsidRDefault="002E0898" w:rsidP="00E71D88">
            <w:pPr>
              <w:tabs>
                <w:tab w:val="left" w:pos="426"/>
                <w:tab w:val="right" w:pos="1872"/>
              </w:tabs>
              <w:rPr>
                <w:rFonts w:ascii="Arial Narrow" w:hAnsi="Arial Narrow" w:cs="Arial"/>
                <w:sz w:val="20"/>
              </w:rPr>
            </w:pPr>
          </w:p>
          <w:p w:rsidR="002E0898" w:rsidRPr="004256C0" w:rsidRDefault="002E0898" w:rsidP="00E71D88">
            <w:pPr>
              <w:tabs>
                <w:tab w:val="left" w:pos="426"/>
                <w:tab w:val="right" w:pos="1872"/>
              </w:tabs>
              <w:rPr>
                <w:rFonts w:ascii="Arial Narrow" w:hAnsi="Arial Narrow" w:cs="Arial"/>
                <w:sz w:val="20"/>
              </w:rPr>
            </w:pPr>
          </w:p>
        </w:tc>
        <w:tc>
          <w:tcPr>
            <w:tcW w:w="2340" w:type="dxa"/>
            <w:vMerge w:val="restart"/>
          </w:tcPr>
          <w:p w:rsidR="001D6C5E" w:rsidRDefault="001D6C5E" w:rsidP="001D6C5E">
            <w:pPr>
              <w:tabs>
                <w:tab w:val="left" w:pos="426"/>
                <w:tab w:val="right" w:pos="2636"/>
              </w:tabs>
              <w:rPr>
                <w:rFonts w:ascii="Arial Narrow" w:hAnsi="Arial Narrow" w:cs="Arial"/>
                <w:sz w:val="16"/>
                <w:szCs w:val="16"/>
              </w:rPr>
            </w:pPr>
            <w:r w:rsidRPr="00FA6323">
              <w:rPr>
                <w:rFonts w:ascii="Arial Narrow" w:hAnsi="Arial Narrow" w:cs="Arial"/>
                <w:b/>
                <w:sz w:val="20"/>
              </w:rPr>
              <w:t>3</w:t>
            </w:r>
            <w:r>
              <w:rPr>
                <w:rFonts w:ascii="Arial Narrow" w:hAnsi="Arial Narrow" w:cs="Arial"/>
                <w:b/>
                <w:sz w:val="20"/>
              </w:rPr>
              <w:t>b</w:t>
            </w:r>
            <w:r w:rsidRPr="00FA6323">
              <w:rPr>
                <w:rFonts w:ascii="Arial Narrow" w:hAnsi="Arial Narrow" w:cs="Arial"/>
                <w:b/>
                <w:sz w:val="20"/>
              </w:rPr>
              <w:t>. RTO</w:t>
            </w:r>
          </w:p>
          <w:p w:rsidR="002E0898" w:rsidRPr="004256C0" w:rsidRDefault="002E0898" w:rsidP="00E71D88">
            <w:pPr>
              <w:tabs>
                <w:tab w:val="left" w:pos="426"/>
                <w:tab w:val="right" w:pos="2636"/>
              </w:tabs>
              <w:rPr>
                <w:rFonts w:ascii="Arial Narrow" w:hAnsi="Arial Narrow" w:cs="Arial"/>
                <w:sz w:val="20"/>
              </w:rPr>
            </w:pPr>
            <w:r w:rsidRPr="00FA6323">
              <w:rPr>
                <w:rFonts w:ascii="Arial Narrow" w:hAnsi="Arial Narrow" w:cs="Arial"/>
                <w:i/>
                <w:sz w:val="16"/>
                <w:szCs w:val="16"/>
              </w:rPr>
              <w:t>The school supports the training of the applicant.</w:t>
            </w:r>
          </w:p>
        </w:tc>
        <w:tc>
          <w:tcPr>
            <w:tcW w:w="2340" w:type="dxa"/>
          </w:tcPr>
          <w:p w:rsidR="002E0898" w:rsidRDefault="002E0898" w:rsidP="00E71D88">
            <w:pPr>
              <w:tabs>
                <w:tab w:val="left" w:pos="426"/>
                <w:tab w:val="right" w:pos="2636"/>
              </w:tabs>
              <w:rPr>
                <w:rFonts w:ascii="Arial Narrow" w:hAnsi="Arial Narrow" w:cs="Arial"/>
                <w:sz w:val="20"/>
              </w:rPr>
            </w:pPr>
          </w:p>
          <w:p w:rsidR="002E0898" w:rsidRPr="004256C0" w:rsidRDefault="002E0898" w:rsidP="00E71D88">
            <w:pPr>
              <w:tabs>
                <w:tab w:val="left" w:pos="426"/>
                <w:tab w:val="right" w:pos="2636"/>
              </w:tabs>
              <w:rPr>
                <w:rFonts w:ascii="Arial Narrow" w:hAnsi="Arial Narrow" w:cs="Arial"/>
                <w:sz w:val="20"/>
              </w:rPr>
            </w:pPr>
          </w:p>
        </w:tc>
      </w:tr>
      <w:tr w:rsidR="002E0898" w:rsidRPr="004256C0" w:rsidTr="006A3DE5">
        <w:trPr>
          <w:cantSplit/>
          <w:trHeight w:val="205"/>
        </w:trPr>
        <w:tc>
          <w:tcPr>
            <w:tcW w:w="540" w:type="dxa"/>
            <w:vMerge/>
            <w:tcBorders>
              <w:left w:val="single" w:sz="4" w:space="0" w:color="auto"/>
              <w:bottom w:val="single" w:sz="4" w:space="0" w:color="auto"/>
              <w:right w:val="single" w:sz="4" w:space="0" w:color="auto"/>
            </w:tcBorders>
            <w:shd w:val="clear" w:color="auto" w:fill="auto"/>
          </w:tcPr>
          <w:p w:rsidR="002E0898" w:rsidRPr="004256C0" w:rsidRDefault="002E0898" w:rsidP="00E71D88">
            <w:pPr>
              <w:ind w:left="142" w:hanging="142"/>
              <w:rPr>
                <w:rFonts w:ascii="Arial Narrow" w:hAnsi="Arial Narrow" w:cs="Arial"/>
                <w:sz w:val="20"/>
              </w:rPr>
            </w:pPr>
          </w:p>
        </w:tc>
        <w:tc>
          <w:tcPr>
            <w:tcW w:w="2700" w:type="dxa"/>
            <w:vMerge/>
            <w:tcBorders>
              <w:top w:val="single" w:sz="4" w:space="0" w:color="auto"/>
              <w:left w:val="nil"/>
              <w:bottom w:val="single" w:sz="4" w:space="0" w:color="auto"/>
              <w:right w:val="single" w:sz="4" w:space="0" w:color="auto"/>
            </w:tcBorders>
            <w:shd w:val="clear" w:color="auto" w:fill="auto"/>
          </w:tcPr>
          <w:p w:rsidR="002E0898" w:rsidRPr="004256C0" w:rsidRDefault="002E0898"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bottom w:val="single" w:sz="4" w:space="0" w:color="auto"/>
            </w:tcBorders>
            <w:shd w:val="clear" w:color="auto" w:fill="auto"/>
          </w:tcPr>
          <w:p w:rsidR="002E0898"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School Principal</w:t>
            </w:r>
          </w:p>
        </w:tc>
        <w:tc>
          <w:tcPr>
            <w:tcW w:w="2340" w:type="dxa"/>
            <w:vMerge/>
            <w:tcBorders>
              <w:bottom w:val="single" w:sz="4" w:space="0" w:color="auto"/>
            </w:tcBorders>
          </w:tcPr>
          <w:p w:rsidR="002E0898" w:rsidRPr="004256C0" w:rsidRDefault="002E0898" w:rsidP="00E71D88">
            <w:pPr>
              <w:tabs>
                <w:tab w:val="left" w:pos="426"/>
                <w:tab w:val="right" w:pos="2636"/>
              </w:tabs>
              <w:jc w:val="center"/>
              <w:rPr>
                <w:rFonts w:ascii="Arial Narrow" w:hAnsi="Arial Narrow" w:cs="Arial"/>
                <w:i/>
                <w:sz w:val="14"/>
                <w:szCs w:val="14"/>
              </w:rPr>
            </w:pPr>
          </w:p>
        </w:tc>
        <w:tc>
          <w:tcPr>
            <w:tcW w:w="2340" w:type="dxa"/>
            <w:tcBorders>
              <w:top w:val="single" w:sz="4" w:space="0" w:color="auto"/>
              <w:bottom w:val="single" w:sz="4" w:space="0" w:color="auto"/>
              <w:right w:val="single" w:sz="4" w:space="0" w:color="auto"/>
            </w:tcBorders>
          </w:tcPr>
          <w:p w:rsidR="002E0898"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RVEC</w:t>
            </w:r>
          </w:p>
        </w:tc>
      </w:tr>
    </w:tbl>
    <w:p w:rsidR="002E0898" w:rsidRPr="004256C0" w:rsidRDefault="002E0898" w:rsidP="002E089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700"/>
        <w:gridCol w:w="2340"/>
        <w:gridCol w:w="2340"/>
        <w:gridCol w:w="2340"/>
      </w:tblGrid>
      <w:tr w:rsidR="00CF4647" w:rsidRPr="004256C0" w:rsidTr="00CF4647">
        <w:trPr>
          <w:cantSplit/>
          <w:trHeight w:val="205"/>
        </w:trPr>
        <w:tc>
          <w:tcPr>
            <w:tcW w:w="540" w:type="dxa"/>
            <w:vMerge w:val="restart"/>
            <w:tcBorders>
              <w:top w:val="single" w:sz="4" w:space="0" w:color="auto"/>
              <w:left w:val="single" w:sz="4" w:space="0" w:color="auto"/>
              <w:right w:val="single" w:sz="4" w:space="0" w:color="auto"/>
            </w:tcBorders>
            <w:shd w:val="clear" w:color="auto" w:fill="auto"/>
          </w:tcPr>
          <w:p w:rsidR="00CF4647" w:rsidRPr="004256C0" w:rsidRDefault="00CF4647" w:rsidP="00E71D88">
            <w:pPr>
              <w:ind w:left="142" w:hanging="142"/>
              <w:rPr>
                <w:rFonts w:ascii="Arial Narrow" w:hAnsi="Arial Narrow" w:cs="Arial"/>
                <w:sz w:val="20"/>
              </w:rPr>
            </w:pPr>
          </w:p>
        </w:tc>
        <w:tc>
          <w:tcPr>
            <w:tcW w:w="2700" w:type="dxa"/>
            <w:vMerge w:val="restart"/>
            <w:tcBorders>
              <w:top w:val="single" w:sz="4" w:space="0" w:color="auto"/>
              <w:left w:val="nil"/>
              <w:bottom w:val="single" w:sz="4" w:space="0" w:color="auto"/>
              <w:right w:val="single" w:sz="4" w:space="0" w:color="auto"/>
            </w:tcBorders>
            <w:shd w:val="clear" w:color="auto" w:fill="auto"/>
          </w:tcPr>
          <w:p w:rsidR="00CF4647" w:rsidRDefault="00CF4647" w:rsidP="00E71D88">
            <w:pPr>
              <w:tabs>
                <w:tab w:val="left" w:pos="426"/>
                <w:tab w:val="right" w:pos="2636"/>
              </w:tabs>
              <w:rPr>
                <w:rFonts w:ascii="Arial Narrow" w:hAnsi="Arial Narrow" w:cs="Arial"/>
                <w:sz w:val="20"/>
              </w:rPr>
            </w:pPr>
            <w:r w:rsidRPr="00D42450">
              <w:rPr>
                <w:rFonts w:ascii="Arial Narrow" w:hAnsi="Arial Narrow" w:cs="Arial"/>
                <w:b/>
                <w:sz w:val="20"/>
              </w:rPr>
              <w:t>4.</w:t>
            </w:r>
            <w:r>
              <w:rPr>
                <w:rFonts w:ascii="Arial Narrow" w:hAnsi="Arial Narrow" w:cs="Arial"/>
                <w:b/>
                <w:sz w:val="20"/>
              </w:rPr>
              <w:t xml:space="preserve"> </w:t>
            </w:r>
            <w:r w:rsidRPr="00FA6323">
              <w:rPr>
                <w:rFonts w:ascii="Arial Narrow" w:hAnsi="Arial Narrow" w:cs="Arial"/>
                <w:b/>
                <w:sz w:val="20"/>
              </w:rPr>
              <w:t>School</w:t>
            </w:r>
            <w:r>
              <w:rPr>
                <w:rFonts w:ascii="Arial Narrow" w:hAnsi="Arial Narrow" w:cs="Arial"/>
                <w:sz w:val="20"/>
              </w:rPr>
              <w:t xml:space="preserve"> </w:t>
            </w:r>
          </w:p>
          <w:p w:rsidR="00CF4647" w:rsidRPr="004256C0" w:rsidRDefault="00CF4647" w:rsidP="00E71D88">
            <w:pPr>
              <w:tabs>
                <w:tab w:val="left" w:pos="426"/>
                <w:tab w:val="right" w:pos="2636"/>
              </w:tabs>
              <w:rPr>
                <w:rFonts w:ascii="Arial Narrow" w:hAnsi="Arial Narrow" w:cs="Arial"/>
                <w:sz w:val="20"/>
              </w:rPr>
            </w:pPr>
            <w:r w:rsidRPr="004256C0">
              <w:rPr>
                <w:rFonts w:ascii="Arial Narrow" w:hAnsi="Arial Narrow" w:cs="Arial"/>
                <w:i/>
                <w:sz w:val="16"/>
                <w:szCs w:val="16"/>
              </w:rPr>
              <w:t xml:space="preserve">The </w:t>
            </w:r>
            <w:r w:rsidRPr="00846B24">
              <w:rPr>
                <w:rFonts w:ascii="Arial Narrow" w:hAnsi="Arial Narrow" w:cs="Arial"/>
                <w:b/>
                <w:i/>
                <w:sz w:val="16"/>
                <w:szCs w:val="16"/>
              </w:rPr>
              <w:t>School</w:t>
            </w:r>
            <w:r w:rsidRPr="004256C0">
              <w:rPr>
                <w:rFonts w:ascii="Arial Narrow" w:hAnsi="Arial Narrow" w:cs="Arial"/>
                <w:i/>
                <w:sz w:val="16"/>
                <w:szCs w:val="16"/>
              </w:rPr>
              <w:t xml:space="preserve"> agrees to meet the costs associated with training.</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CF4647" w:rsidRDefault="00CF4647" w:rsidP="00E71D88">
            <w:pPr>
              <w:tabs>
                <w:tab w:val="left" w:pos="426"/>
                <w:tab w:val="right" w:pos="2636"/>
              </w:tabs>
              <w:rPr>
                <w:rFonts w:ascii="Arial Narrow" w:hAnsi="Arial Narrow" w:cs="Arial"/>
                <w:sz w:val="20"/>
              </w:rPr>
            </w:pPr>
          </w:p>
          <w:p w:rsidR="00CF4647" w:rsidRPr="004256C0" w:rsidRDefault="00CF4647"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right w:val="single" w:sz="4" w:space="0" w:color="auto"/>
            </w:tcBorders>
          </w:tcPr>
          <w:p w:rsidR="00CF4647" w:rsidRDefault="00CF4647" w:rsidP="00B817AF">
            <w:pPr>
              <w:tabs>
                <w:tab w:val="left" w:pos="426"/>
                <w:tab w:val="right" w:pos="2636"/>
              </w:tabs>
              <w:rPr>
                <w:rFonts w:ascii="Arial Narrow" w:hAnsi="Arial Narrow" w:cs="Arial"/>
                <w:sz w:val="20"/>
              </w:rPr>
            </w:pPr>
          </w:p>
          <w:p w:rsidR="00CF4647" w:rsidRPr="004256C0" w:rsidRDefault="00CF4647" w:rsidP="00B817AF">
            <w:pPr>
              <w:tabs>
                <w:tab w:val="left" w:pos="426"/>
                <w:tab w:val="right" w:pos="2636"/>
              </w:tabs>
              <w:rPr>
                <w:rFonts w:ascii="Arial Narrow" w:hAnsi="Arial Narrow" w:cs="Arial"/>
                <w:sz w:val="20"/>
              </w:rPr>
            </w:pPr>
          </w:p>
        </w:tc>
        <w:tc>
          <w:tcPr>
            <w:tcW w:w="2340" w:type="dxa"/>
            <w:vMerge w:val="restart"/>
            <w:tcBorders>
              <w:top w:val="single" w:sz="4" w:space="0" w:color="auto"/>
              <w:left w:val="single" w:sz="4" w:space="0" w:color="auto"/>
              <w:right w:val="single" w:sz="4" w:space="0" w:color="auto"/>
            </w:tcBorders>
            <w:shd w:val="thinDiagStripe" w:color="auto" w:fill="auto"/>
          </w:tcPr>
          <w:p w:rsidR="00CF4647" w:rsidRPr="004256C0" w:rsidRDefault="00CF4647" w:rsidP="00E71D88">
            <w:pPr>
              <w:tabs>
                <w:tab w:val="left" w:pos="426"/>
                <w:tab w:val="right" w:pos="2636"/>
              </w:tabs>
              <w:rPr>
                <w:rFonts w:ascii="Arial Narrow" w:hAnsi="Arial Narrow" w:cs="Arial"/>
                <w:sz w:val="20"/>
              </w:rPr>
            </w:pPr>
          </w:p>
        </w:tc>
      </w:tr>
      <w:tr w:rsidR="00CF4647" w:rsidRPr="004256C0" w:rsidTr="00CF4647">
        <w:trPr>
          <w:cantSplit/>
          <w:trHeight w:val="205"/>
        </w:trPr>
        <w:tc>
          <w:tcPr>
            <w:tcW w:w="540" w:type="dxa"/>
            <w:vMerge/>
            <w:tcBorders>
              <w:left w:val="single" w:sz="4" w:space="0" w:color="auto"/>
              <w:bottom w:val="single" w:sz="4" w:space="0" w:color="auto"/>
              <w:right w:val="single" w:sz="4" w:space="0" w:color="auto"/>
            </w:tcBorders>
            <w:shd w:val="clear" w:color="auto" w:fill="auto"/>
          </w:tcPr>
          <w:p w:rsidR="00CF4647" w:rsidRPr="004256C0" w:rsidRDefault="00CF4647" w:rsidP="00E71D88">
            <w:pPr>
              <w:ind w:left="142" w:hanging="142"/>
              <w:rPr>
                <w:rFonts w:ascii="Arial Narrow" w:hAnsi="Arial Narrow" w:cs="Arial"/>
                <w:sz w:val="20"/>
              </w:rPr>
            </w:pPr>
          </w:p>
        </w:tc>
        <w:tc>
          <w:tcPr>
            <w:tcW w:w="2700" w:type="dxa"/>
            <w:vMerge/>
            <w:tcBorders>
              <w:top w:val="single" w:sz="4" w:space="0" w:color="auto"/>
              <w:left w:val="nil"/>
              <w:bottom w:val="single" w:sz="4" w:space="0" w:color="auto"/>
              <w:right w:val="single" w:sz="4" w:space="0" w:color="auto"/>
            </w:tcBorders>
            <w:shd w:val="clear" w:color="auto" w:fill="auto"/>
          </w:tcPr>
          <w:p w:rsidR="00CF4647" w:rsidRPr="004256C0" w:rsidRDefault="00CF4647"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CF4647"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School Principal</w:t>
            </w:r>
          </w:p>
        </w:tc>
        <w:tc>
          <w:tcPr>
            <w:tcW w:w="2340" w:type="dxa"/>
            <w:tcBorders>
              <w:left w:val="single" w:sz="4" w:space="0" w:color="auto"/>
              <w:bottom w:val="single" w:sz="4" w:space="0" w:color="auto"/>
              <w:right w:val="single" w:sz="4" w:space="0" w:color="auto"/>
            </w:tcBorders>
          </w:tcPr>
          <w:p w:rsidR="00CF4647" w:rsidRPr="004256C0" w:rsidRDefault="00CF4647" w:rsidP="00B817AF">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RVEC</w:t>
            </w:r>
          </w:p>
        </w:tc>
        <w:tc>
          <w:tcPr>
            <w:tcW w:w="2340" w:type="dxa"/>
            <w:vMerge/>
            <w:tcBorders>
              <w:left w:val="single" w:sz="4" w:space="0" w:color="auto"/>
              <w:bottom w:val="single" w:sz="4" w:space="0" w:color="auto"/>
              <w:right w:val="single" w:sz="4" w:space="0" w:color="auto"/>
            </w:tcBorders>
            <w:shd w:val="thinDiagStripe" w:color="auto" w:fill="auto"/>
          </w:tcPr>
          <w:p w:rsidR="00CF4647" w:rsidRPr="004256C0" w:rsidRDefault="00CF4647" w:rsidP="00E71D88">
            <w:pPr>
              <w:tabs>
                <w:tab w:val="left" w:pos="426"/>
                <w:tab w:val="right" w:pos="2636"/>
              </w:tabs>
              <w:jc w:val="center"/>
              <w:rPr>
                <w:rFonts w:ascii="Arial Narrow" w:hAnsi="Arial Narrow" w:cs="Arial"/>
                <w:sz w:val="20"/>
              </w:rPr>
            </w:pPr>
          </w:p>
        </w:tc>
      </w:tr>
    </w:tbl>
    <w:p w:rsidR="002E0898" w:rsidRPr="004256C0" w:rsidRDefault="002E0898" w:rsidP="002E089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700"/>
        <w:gridCol w:w="2340"/>
        <w:gridCol w:w="2340"/>
        <w:gridCol w:w="2340"/>
      </w:tblGrid>
      <w:tr w:rsidR="002E0898" w:rsidRPr="004256C0" w:rsidTr="006A3DE5">
        <w:trPr>
          <w:cantSplit/>
          <w:trHeight w:val="205"/>
        </w:trPr>
        <w:tc>
          <w:tcPr>
            <w:tcW w:w="540" w:type="dxa"/>
            <w:vMerge w:val="restart"/>
            <w:tcBorders>
              <w:top w:val="single" w:sz="4" w:space="0" w:color="auto"/>
              <w:left w:val="single" w:sz="4" w:space="0" w:color="auto"/>
              <w:right w:val="single" w:sz="4" w:space="0" w:color="auto"/>
            </w:tcBorders>
            <w:shd w:val="clear" w:color="auto" w:fill="auto"/>
          </w:tcPr>
          <w:p w:rsidR="002E0898" w:rsidRPr="004256C0" w:rsidRDefault="002E0898" w:rsidP="00E71D88">
            <w:pPr>
              <w:ind w:left="142" w:hanging="142"/>
              <w:rPr>
                <w:rFonts w:ascii="Arial Narrow" w:hAnsi="Arial Narrow" w:cs="Arial"/>
                <w:sz w:val="20"/>
              </w:rPr>
            </w:pPr>
          </w:p>
        </w:tc>
        <w:tc>
          <w:tcPr>
            <w:tcW w:w="2700" w:type="dxa"/>
            <w:vMerge w:val="restart"/>
            <w:tcBorders>
              <w:top w:val="single" w:sz="4" w:space="0" w:color="auto"/>
              <w:left w:val="nil"/>
              <w:right w:val="single" w:sz="4" w:space="0" w:color="auto"/>
            </w:tcBorders>
            <w:shd w:val="clear" w:color="auto" w:fill="auto"/>
          </w:tcPr>
          <w:p w:rsidR="00CF4647" w:rsidRDefault="002E0898" w:rsidP="00CF4647">
            <w:pPr>
              <w:tabs>
                <w:tab w:val="left" w:pos="426"/>
                <w:tab w:val="right" w:pos="2636"/>
              </w:tabs>
              <w:rPr>
                <w:rFonts w:ascii="Arial Narrow" w:hAnsi="Arial Narrow" w:cs="Arial"/>
                <w:sz w:val="20"/>
              </w:rPr>
            </w:pPr>
            <w:r w:rsidRPr="00FA6323">
              <w:rPr>
                <w:rFonts w:ascii="Arial Narrow" w:hAnsi="Arial Narrow" w:cs="Arial"/>
                <w:b/>
                <w:sz w:val="20"/>
              </w:rPr>
              <w:t>5</w:t>
            </w:r>
            <w:r w:rsidR="001D6C5E">
              <w:rPr>
                <w:rFonts w:ascii="Arial Narrow" w:hAnsi="Arial Narrow" w:cs="Arial"/>
                <w:b/>
                <w:sz w:val="20"/>
              </w:rPr>
              <w:t>a</w:t>
            </w:r>
            <w:r w:rsidRPr="00FA6323">
              <w:rPr>
                <w:rFonts w:ascii="Arial Narrow" w:hAnsi="Arial Narrow" w:cs="Arial"/>
                <w:b/>
                <w:sz w:val="20"/>
              </w:rPr>
              <w:t xml:space="preserve">. </w:t>
            </w:r>
            <w:r w:rsidR="00CF4647" w:rsidRPr="00FA6323">
              <w:rPr>
                <w:rFonts w:ascii="Arial Narrow" w:hAnsi="Arial Narrow" w:cs="Arial"/>
                <w:b/>
                <w:sz w:val="20"/>
              </w:rPr>
              <w:t>Self</w:t>
            </w:r>
            <w:r w:rsidR="00CF4647">
              <w:rPr>
                <w:rFonts w:ascii="Arial Narrow" w:hAnsi="Arial Narrow" w:cs="Arial"/>
                <w:sz w:val="20"/>
              </w:rPr>
              <w:t xml:space="preserve"> </w:t>
            </w:r>
          </w:p>
          <w:p w:rsidR="002E0898" w:rsidRPr="004256C0" w:rsidRDefault="00CF4647" w:rsidP="00CF4647">
            <w:pPr>
              <w:tabs>
                <w:tab w:val="left" w:pos="426"/>
                <w:tab w:val="right" w:pos="2636"/>
              </w:tabs>
              <w:rPr>
                <w:rFonts w:ascii="Arial Narrow" w:hAnsi="Arial Narrow" w:cs="Arial"/>
                <w:sz w:val="20"/>
              </w:rPr>
            </w:pPr>
            <w:r>
              <w:rPr>
                <w:rFonts w:ascii="Arial Narrow" w:hAnsi="Arial Narrow" w:cs="Arial"/>
                <w:i/>
                <w:sz w:val="16"/>
                <w:szCs w:val="16"/>
              </w:rPr>
              <w:t xml:space="preserve">For casuals engaged in temporary positions. </w:t>
            </w:r>
            <w:r w:rsidRPr="00FA6323">
              <w:rPr>
                <w:rFonts w:ascii="Arial Narrow" w:hAnsi="Arial Narrow" w:cs="Arial"/>
                <w:i/>
                <w:sz w:val="16"/>
                <w:szCs w:val="16"/>
              </w:rPr>
              <w:t>The school supports the training of the applicant.</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2E0898" w:rsidRDefault="002E0898" w:rsidP="00E71D88">
            <w:pPr>
              <w:tabs>
                <w:tab w:val="left" w:pos="426"/>
                <w:tab w:val="right" w:pos="2636"/>
              </w:tabs>
              <w:rPr>
                <w:rFonts w:ascii="Arial Narrow" w:hAnsi="Arial Narrow" w:cs="Arial"/>
                <w:sz w:val="20"/>
              </w:rPr>
            </w:pPr>
          </w:p>
          <w:p w:rsidR="002E0898" w:rsidRPr="004256C0" w:rsidRDefault="002E0898" w:rsidP="00E71D88">
            <w:pPr>
              <w:tabs>
                <w:tab w:val="left" w:pos="426"/>
                <w:tab w:val="right" w:pos="2636"/>
              </w:tabs>
              <w:rPr>
                <w:rFonts w:ascii="Arial Narrow" w:hAnsi="Arial Narrow" w:cs="Arial"/>
                <w:sz w:val="20"/>
              </w:rPr>
            </w:pPr>
          </w:p>
        </w:tc>
        <w:tc>
          <w:tcPr>
            <w:tcW w:w="2340" w:type="dxa"/>
            <w:vMerge w:val="restart"/>
            <w:tcBorders>
              <w:top w:val="single" w:sz="4" w:space="0" w:color="auto"/>
              <w:left w:val="single" w:sz="4" w:space="0" w:color="auto"/>
              <w:right w:val="single" w:sz="4" w:space="0" w:color="auto"/>
            </w:tcBorders>
          </w:tcPr>
          <w:p w:rsidR="00CF4647" w:rsidRDefault="001D6C5E" w:rsidP="00CF4647">
            <w:pPr>
              <w:tabs>
                <w:tab w:val="left" w:pos="426"/>
                <w:tab w:val="right" w:pos="2636"/>
              </w:tabs>
              <w:rPr>
                <w:rFonts w:ascii="Arial Narrow" w:hAnsi="Arial Narrow" w:cs="Arial"/>
                <w:sz w:val="20"/>
              </w:rPr>
            </w:pPr>
            <w:r w:rsidRPr="00FA6323">
              <w:rPr>
                <w:rFonts w:ascii="Arial Narrow" w:hAnsi="Arial Narrow" w:cs="Arial"/>
                <w:b/>
                <w:sz w:val="20"/>
              </w:rPr>
              <w:t>5</w:t>
            </w:r>
            <w:r>
              <w:rPr>
                <w:rFonts w:ascii="Arial Narrow" w:hAnsi="Arial Narrow" w:cs="Arial"/>
                <w:b/>
                <w:sz w:val="20"/>
              </w:rPr>
              <w:t>b</w:t>
            </w:r>
            <w:r w:rsidRPr="00FA6323">
              <w:rPr>
                <w:rFonts w:ascii="Arial Narrow" w:hAnsi="Arial Narrow" w:cs="Arial"/>
                <w:b/>
                <w:sz w:val="20"/>
              </w:rPr>
              <w:t xml:space="preserve">. </w:t>
            </w:r>
            <w:r w:rsidR="00CF4647" w:rsidRPr="00FA6323">
              <w:rPr>
                <w:rFonts w:ascii="Arial Narrow" w:hAnsi="Arial Narrow" w:cs="Arial"/>
                <w:b/>
                <w:sz w:val="20"/>
              </w:rPr>
              <w:t>Self</w:t>
            </w:r>
            <w:r w:rsidR="00CF4647">
              <w:rPr>
                <w:rFonts w:ascii="Arial Narrow" w:hAnsi="Arial Narrow" w:cs="Arial"/>
                <w:sz w:val="20"/>
              </w:rPr>
              <w:t xml:space="preserve"> </w:t>
            </w:r>
          </w:p>
          <w:p w:rsidR="00CF4647" w:rsidRPr="004256C0" w:rsidRDefault="00CF4647" w:rsidP="00CF4647">
            <w:pPr>
              <w:tabs>
                <w:tab w:val="left" w:pos="426"/>
                <w:tab w:val="right" w:pos="2636"/>
              </w:tabs>
              <w:rPr>
                <w:rFonts w:ascii="Arial Narrow" w:hAnsi="Arial Narrow" w:cs="Arial"/>
                <w:sz w:val="20"/>
              </w:rPr>
            </w:pPr>
            <w:r w:rsidRPr="004256C0">
              <w:rPr>
                <w:rFonts w:ascii="Arial Narrow" w:hAnsi="Arial Narrow" w:cs="Arial"/>
                <w:i/>
                <w:sz w:val="16"/>
                <w:szCs w:val="16"/>
              </w:rPr>
              <w:t>I agree to meet the costs associated with training.</w:t>
            </w:r>
          </w:p>
          <w:p w:rsidR="002E0898" w:rsidRPr="004256C0" w:rsidRDefault="002E0898" w:rsidP="001D6C5E">
            <w:pPr>
              <w:tabs>
                <w:tab w:val="left" w:pos="426"/>
                <w:tab w:val="right" w:pos="2636"/>
              </w:tabs>
              <w:rPr>
                <w:rFonts w:ascii="Arial Narrow" w:hAnsi="Arial Narrow" w:cs="Arial"/>
                <w:sz w:val="20"/>
              </w:rPr>
            </w:pPr>
          </w:p>
        </w:tc>
        <w:tc>
          <w:tcPr>
            <w:tcW w:w="2340" w:type="dxa"/>
            <w:tcBorders>
              <w:top w:val="single" w:sz="4" w:space="0" w:color="auto"/>
              <w:left w:val="single" w:sz="4" w:space="0" w:color="auto"/>
              <w:right w:val="single" w:sz="4" w:space="0" w:color="auto"/>
            </w:tcBorders>
          </w:tcPr>
          <w:p w:rsidR="002E0898" w:rsidRDefault="002E0898" w:rsidP="00E71D88">
            <w:pPr>
              <w:tabs>
                <w:tab w:val="left" w:pos="426"/>
                <w:tab w:val="right" w:pos="2636"/>
              </w:tabs>
              <w:rPr>
                <w:rFonts w:ascii="Arial Narrow" w:hAnsi="Arial Narrow" w:cs="Arial"/>
                <w:sz w:val="20"/>
              </w:rPr>
            </w:pPr>
          </w:p>
          <w:p w:rsidR="002E0898" w:rsidRPr="004256C0" w:rsidRDefault="002E0898" w:rsidP="00E71D88">
            <w:pPr>
              <w:tabs>
                <w:tab w:val="left" w:pos="426"/>
                <w:tab w:val="right" w:pos="2636"/>
              </w:tabs>
              <w:rPr>
                <w:rFonts w:ascii="Arial Narrow" w:hAnsi="Arial Narrow" w:cs="Arial"/>
                <w:sz w:val="20"/>
              </w:rPr>
            </w:pPr>
          </w:p>
        </w:tc>
      </w:tr>
      <w:tr w:rsidR="002E0898" w:rsidRPr="004256C0" w:rsidTr="006A3DE5">
        <w:trPr>
          <w:cantSplit/>
          <w:trHeight w:val="205"/>
        </w:trPr>
        <w:tc>
          <w:tcPr>
            <w:tcW w:w="540" w:type="dxa"/>
            <w:vMerge/>
            <w:tcBorders>
              <w:left w:val="single" w:sz="4" w:space="0" w:color="auto"/>
              <w:right w:val="single" w:sz="4" w:space="0" w:color="auto"/>
            </w:tcBorders>
            <w:shd w:val="clear" w:color="auto" w:fill="auto"/>
          </w:tcPr>
          <w:p w:rsidR="002E0898" w:rsidRPr="004256C0" w:rsidRDefault="002E0898" w:rsidP="00E71D88">
            <w:pPr>
              <w:ind w:left="142" w:hanging="142"/>
              <w:rPr>
                <w:rFonts w:ascii="Arial Narrow" w:hAnsi="Arial Narrow" w:cs="Arial"/>
                <w:sz w:val="20"/>
              </w:rPr>
            </w:pPr>
          </w:p>
        </w:tc>
        <w:tc>
          <w:tcPr>
            <w:tcW w:w="2700" w:type="dxa"/>
            <w:vMerge/>
            <w:tcBorders>
              <w:left w:val="nil"/>
              <w:bottom w:val="single" w:sz="4" w:space="0" w:color="auto"/>
              <w:right w:val="single" w:sz="4" w:space="0" w:color="auto"/>
            </w:tcBorders>
            <w:shd w:val="clear" w:color="auto" w:fill="auto"/>
          </w:tcPr>
          <w:p w:rsidR="002E0898" w:rsidRPr="00FA6323" w:rsidRDefault="002E0898" w:rsidP="00E71D88">
            <w:pPr>
              <w:tabs>
                <w:tab w:val="left" w:pos="426"/>
                <w:tab w:val="right" w:pos="2636"/>
              </w:tabs>
              <w:rPr>
                <w:rFonts w:ascii="Arial Narrow" w:hAnsi="Arial Narrow" w:cs="Arial"/>
                <w:b/>
                <w:sz w:val="20"/>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2E0898"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School Principal</w:t>
            </w:r>
          </w:p>
        </w:tc>
        <w:tc>
          <w:tcPr>
            <w:tcW w:w="2340" w:type="dxa"/>
            <w:vMerge/>
            <w:tcBorders>
              <w:left w:val="single" w:sz="4" w:space="0" w:color="auto"/>
              <w:right w:val="single" w:sz="4" w:space="0" w:color="auto"/>
            </w:tcBorders>
          </w:tcPr>
          <w:p w:rsidR="002E0898" w:rsidRDefault="002E0898" w:rsidP="00E71D88">
            <w:pPr>
              <w:tabs>
                <w:tab w:val="left" w:pos="426"/>
                <w:tab w:val="right" w:pos="2636"/>
              </w:tabs>
              <w:rPr>
                <w:rFonts w:ascii="Arial Narrow" w:hAnsi="Arial Narrow" w:cs="Arial"/>
                <w:i/>
                <w:sz w:val="16"/>
                <w:szCs w:val="16"/>
              </w:rPr>
            </w:pPr>
          </w:p>
        </w:tc>
        <w:tc>
          <w:tcPr>
            <w:tcW w:w="2340" w:type="dxa"/>
            <w:tcBorders>
              <w:top w:val="single" w:sz="4" w:space="0" w:color="auto"/>
              <w:left w:val="single" w:sz="4" w:space="0" w:color="auto"/>
              <w:right w:val="single" w:sz="4" w:space="0" w:color="auto"/>
            </w:tcBorders>
          </w:tcPr>
          <w:p w:rsidR="002E0898"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 xml:space="preserve">Signature of </w:t>
            </w:r>
            <w:r>
              <w:rPr>
                <w:rFonts w:ascii="Arial Narrow" w:hAnsi="Arial Narrow" w:cs="Arial"/>
                <w:i/>
                <w:sz w:val="14"/>
                <w:szCs w:val="14"/>
              </w:rPr>
              <w:t>Applicant</w:t>
            </w:r>
          </w:p>
        </w:tc>
      </w:tr>
    </w:tbl>
    <w:p w:rsidR="00E93603" w:rsidRDefault="00E93603" w:rsidP="002E0898">
      <w:pPr>
        <w:rPr>
          <w:sz w:val="4"/>
          <w:szCs w:val="4"/>
        </w:rPr>
      </w:pPr>
    </w:p>
    <w:p w:rsidR="00E71514" w:rsidRDefault="00E71514" w:rsidP="00E71514">
      <w:pPr>
        <w:tabs>
          <w:tab w:val="right" w:pos="2636"/>
        </w:tabs>
        <w:rPr>
          <w:rFonts w:ascii="Arial Narrow" w:hAnsi="Arial Narrow" w:cs="Arial"/>
          <w:sz w:val="6"/>
          <w:szCs w:val="6"/>
        </w:rPr>
        <w:sectPr w:rsidR="00E71514" w:rsidSect="002E0898">
          <w:headerReference w:type="default" r:id="rId12"/>
          <w:type w:val="continuous"/>
          <w:pgSz w:w="11906" w:h="16838" w:code="9"/>
          <w:pgMar w:top="1034" w:right="851" w:bottom="851" w:left="851" w:header="709" w:footer="443" w:gutter="0"/>
          <w:cols w:space="720"/>
          <w:docGrid w:linePitch="360"/>
        </w:sectPr>
      </w:pPr>
    </w:p>
    <w:p w:rsidR="00E71514" w:rsidRDefault="00E71514" w:rsidP="00E71514">
      <w:pPr>
        <w:tabs>
          <w:tab w:val="right" w:pos="2636"/>
        </w:tabs>
        <w:rPr>
          <w:rFonts w:ascii="Arial Narrow" w:hAnsi="Arial Narrow" w:cs="Arial"/>
          <w:sz w:val="6"/>
          <w:szCs w:val="6"/>
        </w:rPr>
      </w:pPr>
    </w:p>
    <w:p w:rsidR="00E71514" w:rsidRPr="004256C0" w:rsidRDefault="00E71514" w:rsidP="00E71514">
      <w:pPr>
        <w:tabs>
          <w:tab w:val="right" w:pos="2636"/>
        </w:tabs>
        <w:rPr>
          <w:rFonts w:ascii="Arial Narrow" w:hAnsi="Arial Narrow" w:cs="Arial"/>
          <w:sz w:val="6"/>
          <w:szCs w:val="6"/>
        </w:rPr>
      </w:pPr>
    </w:p>
    <w:p w:rsidR="00E71514" w:rsidRPr="00E71514" w:rsidRDefault="00FA3E98" w:rsidP="0061421E">
      <w:pPr>
        <w:shd w:val="clear" w:color="auto" w:fill="000000"/>
        <w:tabs>
          <w:tab w:val="right" w:pos="2636"/>
        </w:tabs>
        <w:ind w:right="-220"/>
        <w:outlineLvl w:val="0"/>
        <w:rPr>
          <w:rFonts w:ascii="Arial Narrow" w:hAnsi="Arial Narrow" w:cs="Arial"/>
          <w:b/>
          <w:sz w:val="20"/>
        </w:rPr>
      </w:pPr>
      <w:r>
        <w:rPr>
          <w:rFonts w:ascii="Arial Narrow" w:hAnsi="Arial Narrow" w:cs="Arial"/>
          <w:b/>
          <w:sz w:val="20"/>
        </w:rPr>
        <w:t>10</w:t>
      </w:r>
      <w:r w:rsidR="00E71514" w:rsidRPr="004256C0">
        <w:rPr>
          <w:rFonts w:ascii="Arial Narrow" w:hAnsi="Arial Narrow" w:cs="Arial"/>
          <w:b/>
          <w:sz w:val="20"/>
        </w:rPr>
        <w:t>.</w:t>
      </w:r>
      <w:r w:rsidR="00E71514">
        <w:rPr>
          <w:rFonts w:ascii="Arial Narrow" w:hAnsi="Arial Narrow" w:cs="Arial"/>
          <w:b/>
          <w:sz w:val="20"/>
        </w:rPr>
        <w:t xml:space="preserve"> DECLARATION BY PRINCIPAL</w:t>
      </w:r>
    </w:p>
    <w:p w:rsidR="00E71514" w:rsidRPr="004256C0" w:rsidRDefault="00E71514" w:rsidP="00E71514">
      <w:pPr>
        <w:rPr>
          <w:rFonts w:ascii="Arial Narrow" w:hAnsi="Arial Narrow" w:cs="Arial"/>
          <w:b/>
          <w:sz w:val="6"/>
          <w:szCs w:val="6"/>
        </w:rPr>
      </w:pPr>
    </w:p>
    <w:p w:rsidR="00E71514" w:rsidRPr="00D2247D" w:rsidRDefault="00E71514" w:rsidP="00E71514">
      <w:pPr>
        <w:numPr>
          <w:ilvl w:val="0"/>
          <w:numId w:val="39"/>
        </w:numPr>
        <w:tabs>
          <w:tab w:val="clear" w:pos="360"/>
          <w:tab w:val="left" w:pos="0"/>
          <w:tab w:val="num" w:pos="142"/>
        </w:tabs>
        <w:spacing w:before="60"/>
        <w:ind w:left="142" w:hanging="142"/>
        <w:jc w:val="both"/>
        <w:rPr>
          <w:rFonts w:ascii="Arial Narrow" w:hAnsi="Arial Narrow" w:cs="Arial"/>
          <w:sz w:val="20"/>
          <w:szCs w:val="18"/>
        </w:rPr>
      </w:pPr>
      <w:r w:rsidRPr="00D2247D">
        <w:rPr>
          <w:rFonts w:ascii="Arial Narrow" w:hAnsi="Arial Narrow" w:cs="Arial"/>
          <w:sz w:val="20"/>
          <w:szCs w:val="18"/>
        </w:rPr>
        <w:t>The information on the attached teacher profile is correct.</w:t>
      </w:r>
    </w:p>
    <w:p w:rsidR="00E71514" w:rsidRPr="00D2247D" w:rsidRDefault="00E71514" w:rsidP="00E71514">
      <w:pPr>
        <w:numPr>
          <w:ilvl w:val="0"/>
          <w:numId w:val="39"/>
        </w:numPr>
        <w:tabs>
          <w:tab w:val="clear" w:pos="360"/>
          <w:tab w:val="left" w:pos="0"/>
          <w:tab w:val="num" w:pos="142"/>
        </w:tabs>
        <w:spacing w:before="60"/>
        <w:ind w:left="142" w:hanging="142"/>
        <w:jc w:val="both"/>
        <w:rPr>
          <w:rFonts w:ascii="Arial Narrow" w:hAnsi="Arial Narrow" w:cs="Arial"/>
          <w:sz w:val="20"/>
          <w:szCs w:val="18"/>
        </w:rPr>
      </w:pPr>
      <w:r w:rsidRPr="00D2247D">
        <w:rPr>
          <w:rFonts w:ascii="Arial Narrow" w:hAnsi="Arial Narrow" w:cs="Arial"/>
          <w:sz w:val="20"/>
          <w:szCs w:val="18"/>
        </w:rPr>
        <w:t>The school understands the nature and extent of the VET teacher training program and agrees to support and release the teacher</w:t>
      </w:r>
      <w:r w:rsidR="00CF4647">
        <w:rPr>
          <w:rFonts w:ascii="Arial Narrow" w:hAnsi="Arial Narrow" w:cs="Arial"/>
          <w:sz w:val="20"/>
          <w:szCs w:val="18"/>
        </w:rPr>
        <w:t xml:space="preserve"> to complete the training requirements</w:t>
      </w:r>
      <w:r w:rsidRPr="00D2247D">
        <w:rPr>
          <w:rFonts w:ascii="Arial Narrow" w:hAnsi="Arial Narrow" w:cs="Arial"/>
          <w:sz w:val="20"/>
          <w:szCs w:val="18"/>
        </w:rPr>
        <w:t>.</w:t>
      </w:r>
    </w:p>
    <w:p w:rsidR="00E71514" w:rsidRPr="00D2247D" w:rsidRDefault="00E71514" w:rsidP="00E71514">
      <w:pPr>
        <w:numPr>
          <w:ilvl w:val="0"/>
          <w:numId w:val="39"/>
        </w:numPr>
        <w:tabs>
          <w:tab w:val="clear" w:pos="360"/>
          <w:tab w:val="left" w:pos="0"/>
          <w:tab w:val="num" w:pos="142"/>
        </w:tabs>
        <w:spacing w:before="60"/>
        <w:ind w:left="142" w:hanging="142"/>
        <w:jc w:val="both"/>
        <w:rPr>
          <w:rFonts w:ascii="Arial Narrow" w:hAnsi="Arial Narrow" w:cs="Arial"/>
          <w:sz w:val="20"/>
          <w:szCs w:val="18"/>
        </w:rPr>
      </w:pPr>
      <w:r w:rsidRPr="00D2247D">
        <w:rPr>
          <w:rFonts w:ascii="Arial Narrow" w:hAnsi="Arial Narrow" w:cs="Arial"/>
          <w:sz w:val="20"/>
          <w:szCs w:val="18"/>
        </w:rPr>
        <w:t>The school is aware of and able to meet the syllabus and resource requirements of this course.</w:t>
      </w:r>
    </w:p>
    <w:p w:rsidR="00E71514" w:rsidRDefault="00E71514" w:rsidP="00E71514">
      <w:pPr>
        <w:numPr>
          <w:ilvl w:val="0"/>
          <w:numId w:val="39"/>
        </w:numPr>
        <w:tabs>
          <w:tab w:val="clear" w:pos="360"/>
          <w:tab w:val="left" w:pos="0"/>
          <w:tab w:val="num" w:pos="142"/>
        </w:tabs>
        <w:spacing w:before="60"/>
        <w:ind w:left="142" w:hanging="142"/>
        <w:jc w:val="both"/>
        <w:rPr>
          <w:rFonts w:ascii="Arial Narrow" w:hAnsi="Arial Narrow" w:cs="Arial"/>
          <w:sz w:val="20"/>
          <w:szCs w:val="18"/>
        </w:rPr>
      </w:pPr>
      <w:r w:rsidRPr="00D2247D">
        <w:rPr>
          <w:rFonts w:ascii="Arial Narrow" w:hAnsi="Arial Narrow" w:cs="Arial"/>
          <w:sz w:val="20"/>
          <w:szCs w:val="18"/>
        </w:rPr>
        <w:t>Selected funding source must be accompanied by appropriate signatures.</w:t>
      </w:r>
    </w:p>
    <w:p w:rsidR="0061421E" w:rsidRDefault="0061421E" w:rsidP="0061421E">
      <w:pPr>
        <w:tabs>
          <w:tab w:val="left" w:pos="0"/>
        </w:tabs>
        <w:spacing w:before="60"/>
        <w:ind w:left="142"/>
        <w:jc w:val="both"/>
        <w:rPr>
          <w:rFonts w:ascii="Arial Narrow" w:hAnsi="Arial Narrow" w:cs="Arial"/>
          <w:sz w:val="20"/>
          <w:szCs w:val="18"/>
        </w:rPr>
      </w:pPr>
    </w:p>
    <w:tbl>
      <w:tblPr>
        <w:tblW w:w="49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02"/>
        <w:gridCol w:w="1560"/>
      </w:tblGrid>
      <w:tr w:rsidR="00E71514" w:rsidRPr="004256C0" w:rsidTr="0061421E">
        <w:trPr>
          <w:cantSplit/>
          <w:trHeight w:val="587"/>
        </w:trPr>
        <w:tc>
          <w:tcPr>
            <w:tcW w:w="3402" w:type="dxa"/>
            <w:tcBorders>
              <w:top w:val="single" w:sz="4" w:space="0" w:color="auto"/>
            </w:tcBorders>
            <w:shd w:val="clear" w:color="auto" w:fill="auto"/>
          </w:tcPr>
          <w:p w:rsidR="00E71514" w:rsidRPr="004256C0" w:rsidRDefault="00E71514" w:rsidP="0061421E">
            <w:pPr>
              <w:tabs>
                <w:tab w:val="left" w:pos="426"/>
                <w:tab w:val="right" w:pos="2636"/>
                <w:tab w:val="left" w:pos="4500"/>
                <w:tab w:val="left" w:pos="4860"/>
              </w:tabs>
              <w:spacing w:line="280" w:lineRule="atLeast"/>
              <w:ind w:left="180" w:right="60"/>
              <w:rPr>
                <w:rFonts w:ascii="Arial Narrow" w:hAnsi="Arial Narrow" w:cs="Arial"/>
                <w:szCs w:val="24"/>
              </w:rPr>
            </w:pPr>
          </w:p>
          <w:p w:rsidR="00E71514" w:rsidRPr="004256C0" w:rsidRDefault="00E71514" w:rsidP="0061421E">
            <w:pPr>
              <w:tabs>
                <w:tab w:val="left" w:pos="426"/>
                <w:tab w:val="right" w:pos="2636"/>
                <w:tab w:val="left" w:pos="4500"/>
                <w:tab w:val="left" w:pos="4860"/>
              </w:tabs>
              <w:spacing w:line="280" w:lineRule="atLeast"/>
              <w:ind w:left="180" w:right="60"/>
              <w:rPr>
                <w:rFonts w:ascii="Arial Narrow" w:hAnsi="Arial Narrow" w:cs="Arial"/>
              </w:rPr>
            </w:pPr>
          </w:p>
        </w:tc>
        <w:tc>
          <w:tcPr>
            <w:tcW w:w="1560" w:type="dxa"/>
            <w:tcBorders>
              <w:top w:val="single" w:sz="4" w:space="0" w:color="auto"/>
            </w:tcBorders>
          </w:tcPr>
          <w:p w:rsidR="00E71514" w:rsidRPr="004256C0" w:rsidRDefault="00E71514" w:rsidP="0061421E">
            <w:pPr>
              <w:tabs>
                <w:tab w:val="left" w:pos="426"/>
                <w:tab w:val="right" w:pos="2636"/>
                <w:tab w:val="left" w:pos="4500"/>
                <w:tab w:val="left" w:pos="4860"/>
              </w:tabs>
              <w:spacing w:line="280" w:lineRule="atLeast"/>
              <w:ind w:left="180" w:right="60"/>
              <w:rPr>
                <w:rFonts w:ascii="Arial Narrow" w:hAnsi="Arial Narrow" w:cs="Arial"/>
              </w:rPr>
            </w:pPr>
          </w:p>
        </w:tc>
      </w:tr>
      <w:tr w:rsidR="00E71514" w:rsidRPr="004256C0" w:rsidTr="0061421E">
        <w:trPr>
          <w:cantSplit/>
          <w:trHeight w:val="113"/>
        </w:trPr>
        <w:tc>
          <w:tcPr>
            <w:tcW w:w="3402" w:type="dxa"/>
            <w:shd w:val="clear" w:color="auto" w:fill="auto"/>
          </w:tcPr>
          <w:p w:rsidR="00E71514" w:rsidRPr="004256C0" w:rsidRDefault="00E71514" w:rsidP="0061421E">
            <w:pPr>
              <w:tabs>
                <w:tab w:val="left" w:pos="426"/>
                <w:tab w:val="right" w:pos="2636"/>
                <w:tab w:val="left" w:pos="4500"/>
                <w:tab w:val="left" w:pos="4860"/>
              </w:tabs>
              <w:spacing w:before="60" w:line="40" w:lineRule="atLeast"/>
              <w:ind w:left="180" w:right="60"/>
              <w:jc w:val="center"/>
              <w:rPr>
                <w:rFonts w:ascii="Arial Narrow" w:hAnsi="Arial Narrow" w:cs="Arial"/>
                <w:i/>
                <w:sz w:val="14"/>
                <w:szCs w:val="14"/>
              </w:rPr>
            </w:pPr>
            <w:r w:rsidRPr="004256C0">
              <w:rPr>
                <w:rFonts w:ascii="Arial Narrow" w:hAnsi="Arial Narrow" w:cs="Arial"/>
                <w:i/>
                <w:sz w:val="14"/>
                <w:szCs w:val="14"/>
              </w:rPr>
              <w:t xml:space="preserve">Signature of </w:t>
            </w:r>
            <w:r>
              <w:rPr>
                <w:rFonts w:ascii="Arial Narrow" w:hAnsi="Arial Narrow" w:cs="Arial"/>
                <w:i/>
                <w:sz w:val="14"/>
                <w:szCs w:val="14"/>
              </w:rPr>
              <w:t>Principal</w:t>
            </w:r>
          </w:p>
        </w:tc>
        <w:tc>
          <w:tcPr>
            <w:tcW w:w="1560" w:type="dxa"/>
          </w:tcPr>
          <w:p w:rsidR="00E71514" w:rsidRDefault="00E71514" w:rsidP="0061421E">
            <w:pPr>
              <w:tabs>
                <w:tab w:val="left" w:pos="-108"/>
                <w:tab w:val="left" w:pos="1344"/>
                <w:tab w:val="right" w:pos="2636"/>
                <w:tab w:val="left" w:pos="4500"/>
                <w:tab w:val="left" w:pos="4860"/>
              </w:tabs>
              <w:spacing w:before="60" w:line="40" w:lineRule="atLeast"/>
              <w:ind w:left="180" w:right="60"/>
              <w:jc w:val="center"/>
              <w:rPr>
                <w:rFonts w:ascii="Arial Narrow" w:hAnsi="Arial Narrow" w:cs="Arial"/>
                <w:i/>
                <w:sz w:val="14"/>
                <w:szCs w:val="14"/>
              </w:rPr>
            </w:pPr>
            <w:r w:rsidRPr="004256C0">
              <w:rPr>
                <w:rFonts w:ascii="Arial Narrow" w:hAnsi="Arial Narrow" w:cs="Arial"/>
                <w:i/>
                <w:sz w:val="14"/>
                <w:szCs w:val="14"/>
              </w:rPr>
              <w:t>Date</w:t>
            </w:r>
          </w:p>
          <w:p w:rsidR="00E71514" w:rsidRPr="00D42450" w:rsidRDefault="00E71514" w:rsidP="0061421E">
            <w:pPr>
              <w:tabs>
                <w:tab w:val="left" w:pos="426"/>
                <w:tab w:val="right" w:pos="2636"/>
                <w:tab w:val="left" w:pos="4500"/>
                <w:tab w:val="left" w:pos="4860"/>
              </w:tabs>
              <w:spacing w:before="60" w:line="40" w:lineRule="atLeast"/>
              <w:ind w:left="180" w:right="60"/>
              <w:jc w:val="center"/>
              <w:rPr>
                <w:rFonts w:ascii="Arial Narrow" w:hAnsi="Arial Narrow" w:cs="Arial"/>
                <w:i/>
                <w:sz w:val="4"/>
                <w:szCs w:val="4"/>
              </w:rPr>
            </w:pPr>
          </w:p>
        </w:tc>
      </w:tr>
    </w:tbl>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676406" w:rsidP="00E71514">
      <w:pPr>
        <w:tabs>
          <w:tab w:val="left" w:pos="240"/>
        </w:tabs>
        <w:spacing w:before="60"/>
        <w:jc w:val="both"/>
        <w:rPr>
          <w:rFonts w:ascii="Arial Narrow" w:hAnsi="Arial Narrow" w:cs="Arial"/>
          <w:sz w:val="8"/>
          <w:szCs w:val="8"/>
        </w:rPr>
      </w:pPr>
      <w:r w:rsidRPr="00676406">
        <w:rPr>
          <w:noProof/>
          <w:sz w:val="8"/>
          <w:szCs w:val="8"/>
          <w:lang w:eastAsia="en-AU"/>
        </w:rPr>
        <w:pict>
          <v:shapetype id="_x0000_t202" coordsize="21600,21600" o:spt="202" path="m,l,21600r21600,l21600,xe">
            <v:stroke joinstyle="miter"/>
            <v:path gradientshapeok="t" o:connecttype="rect"/>
          </v:shapetype>
          <v:shape id="_x0000_s1202" type="#_x0000_t202" style="position:absolute;left:0;text-align:left;margin-left:-.7pt;margin-top:5.95pt;width:250.35pt;height:256.85pt;z-index:251657728" strokeweight="1.25pt">
            <v:textbox style="mso-next-textbox:#_x0000_s1202">
              <w:txbxContent>
                <w:p w:rsidR="00D378CE" w:rsidRPr="0061421E" w:rsidRDefault="00D378CE" w:rsidP="00E71514">
                  <w:pPr>
                    <w:tabs>
                      <w:tab w:val="left" w:pos="3261"/>
                    </w:tabs>
                    <w:ind w:right="1"/>
                    <w:rPr>
                      <w:rFonts w:ascii="Arial Narrow" w:hAnsi="Arial Narrow"/>
                      <w:sz w:val="18"/>
                      <w:lang w:val="en-US"/>
                    </w:rPr>
                  </w:pPr>
                  <w:r w:rsidRPr="0061421E">
                    <w:rPr>
                      <w:rFonts w:ascii="Arial Narrow" w:hAnsi="Arial Narrow" w:cs="Arial"/>
                      <w:b/>
                      <w:sz w:val="18"/>
                    </w:rPr>
                    <w:t>Privacy Notice</w:t>
                  </w:r>
                </w:p>
                <w:p w:rsidR="00D378CE" w:rsidRPr="0061421E" w:rsidRDefault="00D378CE" w:rsidP="00E71514">
                  <w:pPr>
                    <w:tabs>
                      <w:tab w:val="left" w:leader="underscore" w:pos="6237"/>
                      <w:tab w:val="left" w:leader="underscore" w:pos="7655"/>
                    </w:tabs>
                    <w:ind w:right="55"/>
                    <w:jc w:val="both"/>
                    <w:rPr>
                      <w:rFonts w:ascii="Arial Narrow" w:hAnsi="Arial Narrow" w:cs="Arial"/>
                      <w:sz w:val="18"/>
                    </w:rPr>
                  </w:pPr>
                  <w:r w:rsidRPr="0061421E">
                    <w:rPr>
                      <w:rFonts w:ascii="Arial Narrow" w:hAnsi="Arial Narrow" w:cs="Arial"/>
                      <w:sz w:val="18"/>
                    </w:rPr>
                    <w:t xml:space="preserve">The information provided by the applicant is being obtained for the purpose of the administration of the </w:t>
                  </w:r>
                  <w:r w:rsidR="00535CA5">
                    <w:rPr>
                      <w:rFonts w:ascii="Arial Narrow" w:hAnsi="Arial Narrow"/>
                      <w:sz w:val="18"/>
                      <w:lang w:val="en-US"/>
                    </w:rPr>
                    <w:t>2012</w:t>
                  </w:r>
                  <w:r w:rsidRPr="0061421E">
                    <w:rPr>
                      <w:rFonts w:ascii="Arial Narrow" w:hAnsi="Arial Narrow"/>
                      <w:i/>
                      <w:sz w:val="18"/>
                      <w:lang w:val="en-US"/>
                    </w:rPr>
                    <w:t xml:space="preserve"> VET Teacher Training</w:t>
                  </w:r>
                  <w:r w:rsidRPr="0061421E">
                    <w:rPr>
                      <w:rFonts w:ascii="Arial Narrow" w:hAnsi="Arial Narrow" w:cs="Arial"/>
                      <w:i/>
                      <w:sz w:val="18"/>
                    </w:rPr>
                    <w:t xml:space="preserve"> Program</w:t>
                  </w:r>
                  <w:r w:rsidRPr="0061421E">
                    <w:rPr>
                      <w:rFonts w:ascii="Arial Narrow" w:hAnsi="Arial Narrow" w:cs="Arial"/>
                      <w:sz w:val="18"/>
                    </w:rPr>
                    <w:t xml:space="preserve"> by the NSW Depa</w:t>
                  </w:r>
                  <w:r w:rsidR="008461B2">
                    <w:rPr>
                      <w:rFonts w:ascii="Arial Narrow" w:hAnsi="Arial Narrow" w:cs="Arial"/>
                      <w:sz w:val="18"/>
                    </w:rPr>
                    <w:t>rtment of Education and Communities</w:t>
                  </w:r>
                  <w:r w:rsidRPr="0061421E">
                    <w:rPr>
                      <w:rFonts w:ascii="Arial Narrow" w:hAnsi="Arial Narrow" w:cs="Arial"/>
                      <w:sz w:val="18"/>
                    </w:rPr>
                    <w:t>. It will be used by the NSW Depa</w:t>
                  </w:r>
                  <w:r w:rsidR="008461B2">
                    <w:rPr>
                      <w:rFonts w:ascii="Arial Narrow" w:hAnsi="Arial Narrow" w:cs="Arial"/>
                      <w:sz w:val="18"/>
                    </w:rPr>
                    <w:t>rtment of Education and Communities</w:t>
                  </w:r>
                  <w:r w:rsidRPr="0061421E">
                    <w:rPr>
                      <w:rFonts w:ascii="Arial Narrow" w:hAnsi="Arial Narrow" w:cs="Arial"/>
                      <w:sz w:val="18"/>
                    </w:rPr>
                    <w:t xml:space="preserve"> for consideration of the applicant’s admission to the Program and ongoing participation in the Program.</w:t>
                  </w:r>
                </w:p>
                <w:p w:rsidR="00D378CE" w:rsidRPr="0061421E" w:rsidRDefault="00D378CE" w:rsidP="00E71514">
                  <w:pPr>
                    <w:tabs>
                      <w:tab w:val="left" w:pos="8025"/>
                    </w:tabs>
                    <w:ind w:right="55"/>
                    <w:jc w:val="both"/>
                    <w:rPr>
                      <w:rFonts w:ascii="Arial Narrow" w:hAnsi="Arial Narrow" w:cs="Arial"/>
                      <w:sz w:val="18"/>
                    </w:rPr>
                  </w:pPr>
                </w:p>
                <w:p w:rsidR="00D378CE" w:rsidRPr="0061421E" w:rsidRDefault="00D378CE" w:rsidP="00E71514">
                  <w:pPr>
                    <w:tabs>
                      <w:tab w:val="left" w:leader="underscore" w:pos="5670"/>
                      <w:tab w:val="left" w:leader="underscore" w:pos="7655"/>
                    </w:tabs>
                    <w:ind w:right="55"/>
                    <w:jc w:val="both"/>
                    <w:rPr>
                      <w:rFonts w:ascii="Arial Narrow" w:hAnsi="Arial Narrow" w:cs="Arial"/>
                      <w:sz w:val="18"/>
                    </w:rPr>
                  </w:pPr>
                  <w:r w:rsidRPr="0061421E">
                    <w:rPr>
                      <w:rFonts w:ascii="Arial Narrow" w:hAnsi="Arial Narrow" w:cs="Arial"/>
                      <w:sz w:val="18"/>
                    </w:rPr>
                    <w:t xml:space="preserve">Other persons and/or agencies that will or may be provided with this information are other education authorities in both the public and private sector. Reasons for the collection and disclosure of information are for the purposes of consideration of the applicant’s application to participate in the </w:t>
                  </w:r>
                  <w:r>
                    <w:rPr>
                      <w:rFonts w:ascii="Arial Narrow" w:hAnsi="Arial Narrow" w:cs="Arial"/>
                      <w:sz w:val="18"/>
                    </w:rPr>
                    <w:t>P</w:t>
                  </w:r>
                  <w:r w:rsidRPr="0061421E">
                    <w:rPr>
                      <w:rFonts w:ascii="Arial Narrow" w:hAnsi="Arial Narrow" w:cs="Arial"/>
                      <w:sz w:val="18"/>
                    </w:rPr>
                    <w:t xml:space="preserve">rogram, the applicant’s participation in the </w:t>
                  </w:r>
                  <w:r>
                    <w:rPr>
                      <w:rFonts w:ascii="Arial Narrow" w:hAnsi="Arial Narrow" w:cs="Arial"/>
                      <w:sz w:val="18"/>
                    </w:rPr>
                    <w:t>P</w:t>
                  </w:r>
                  <w:r w:rsidRPr="0061421E">
                    <w:rPr>
                      <w:rFonts w:ascii="Arial Narrow" w:hAnsi="Arial Narrow" w:cs="Arial"/>
                      <w:sz w:val="18"/>
                    </w:rPr>
                    <w:t>rogram and other purposes relevant to the proper and prudent management of the NSW Depart</w:t>
                  </w:r>
                  <w:r w:rsidR="008461B2">
                    <w:rPr>
                      <w:rFonts w:ascii="Arial Narrow" w:hAnsi="Arial Narrow" w:cs="Arial"/>
                      <w:sz w:val="18"/>
                    </w:rPr>
                    <w:t>ment of Education and Communities</w:t>
                  </w:r>
                  <w:r w:rsidRPr="0061421E">
                    <w:rPr>
                      <w:rFonts w:ascii="Arial Narrow" w:hAnsi="Arial Narrow" w:cs="Arial"/>
                      <w:sz w:val="18"/>
                    </w:rPr>
                    <w:t xml:space="preserve"> VET Teaching Training </w:t>
                  </w:r>
                  <w:r>
                    <w:rPr>
                      <w:rFonts w:ascii="Arial Narrow" w:hAnsi="Arial Narrow" w:cs="Arial"/>
                      <w:sz w:val="18"/>
                    </w:rPr>
                    <w:t>P</w:t>
                  </w:r>
                  <w:r w:rsidRPr="0061421E">
                    <w:rPr>
                      <w:rFonts w:ascii="Arial Narrow" w:hAnsi="Arial Narrow" w:cs="Arial"/>
                      <w:sz w:val="18"/>
                    </w:rPr>
                    <w:t>rogram.</w:t>
                  </w:r>
                </w:p>
                <w:p w:rsidR="00D378CE" w:rsidRPr="0061421E" w:rsidRDefault="00D378CE" w:rsidP="00E71514">
                  <w:pPr>
                    <w:tabs>
                      <w:tab w:val="left" w:pos="8025"/>
                    </w:tabs>
                    <w:ind w:right="55"/>
                    <w:jc w:val="both"/>
                    <w:rPr>
                      <w:rFonts w:ascii="Arial Narrow" w:hAnsi="Arial Narrow" w:cs="Arial"/>
                      <w:sz w:val="18"/>
                    </w:rPr>
                  </w:pPr>
                </w:p>
                <w:p w:rsidR="00D378CE" w:rsidRPr="0061421E" w:rsidRDefault="00D378CE" w:rsidP="00E71514">
                  <w:pPr>
                    <w:tabs>
                      <w:tab w:val="left" w:leader="underscore" w:pos="5670"/>
                      <w:tab w:val="left" w:leader="underscore" w:pos="7655"/>
                    </w:tabs>
                    <w:ind w:right="55"/>
                    <w:jc w:val="both"/>
                    <w:rPr>
                      <w:rFonts w:ascii="Arial Narrow" w:hAnsi="Arial Narrow" w:cs="Arial"/>
                      <w:sz w:val="18"/>
                    </w:rPr>
                  </w:pPr>
                  <w:r w:rsidRPr="0061421E">
                    <w:rPr>
                      <w:rFonts w:ascii="Arial Narrow" w:hAnsi="Arial Narrow" w:cs="Arial"/>
                      <w:sz w:val="18"/>
                    </w:rPr>
                    <w:t xml:space="preserve">The information is provided as part of the applicant’s applying voluntarily to participate in VET Teacher Training. The information will be stored securely. </w:t>
                  </w:r>
                </w:p>
                <w:p w:rsidR="00D378CE" w:rsidRPr="0061421E" w:rsidRDefault="00D378CE" w:rsidP="00E71514">
                  <w:pPr>
                    <w:tabs>
                      <w:tab w:val="left" w:leader="underscore" w:pos="5670"/>
                      <w:tab w:val="left" w:leader="underscore" w:pos="7655"/>
                    </w:tabs>
                    <w:ind w:right="55"/>
                    <w:jc w:val="both"/>
                    <w:rPr>
                      <w:rFonts w:ascii="Arial Narrow" w:hAnsi="Arial Narrow" w:cs="Arial"/>
                      <w:sz w:val="18"/>
                    </w:rPr>
                  </w:pPr>
                </w:p>
                <w:p w:rsidR="00D378CE" w:rsidRPr="0061421E" w:rsidRDefault="00D378CE" w:rsidP="00E71514">
                  <w:pPr>
                    <w:tabs>
                      <w:tab w:val="left" w:leader="underscore" w:pos="5670"/>
                      <w:tab w:val="left" w:leader="underscore" w:pos="7655"/>
                    </w:tabs>
                    <w:ind w:right="55"/>
                    <w:jc w:val="both"/>
                    <w:rPr>
                      <w:rFonts w:ascii="Arial Narrow" w:hAnsi="Arial Narrow" w:cs="Arial"/>
                      <w:sz w:val="18"/>
                    </w:rPr>
                  </w:pPr>
                  <w:r w:rsidRPr="0061421E">
                    <w:rPr>
                      <w:rFonts w:ascii="Arial Narrow" w:hAnsi="Arial Narrow" w:cs="Arial"/>
                      <w:sz w:val="18"/>
                    </w:rPr>
                    <w:t xml:space="preserve">The applicant may correct any </w:t>
                  </w:r>
                  <w:r w:rsidRPr="0061421E">
                    <w:rPr>
                      <w:rFonts w:ascii="Arial Narrow" w:hAnsi="Arial Narrow" w:cs="Arial"/>
                      <w:i/>
                      <w:sz w:val="18"/>
                    </w:rPr>
                    <w:t>personal information</w:t>
                  </w:r>
                  <w:r w:rsidRPr="0061421E">
                    <w:rPr>
                      <w:rFonts w:ascii="Arial Narrow" w:hAnsi="Arial Narrow" w:cs="Arial"/>
                      <w:sz w:val="18"/>
                    </w:rPr>
                    <w:t xml:space="preserve"> provided at any time by contacting VET Teacher Training on 02 9244 5141.</w:t>
                  </w:r>
                </w:p>
              </w:txbxContent>
            </v:textbox>
          </v:shape>
        </w:pict>
      </w: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Default="00E71514" w:rsidP="00E71514">
      <w:pPr>
        <w:tabs>
          <w:tab w:val="left" w:pos="240"/>
        </w:tabs>
        <w:spacing w:before="60"/>
        <w:jc w:val="both"/>
        <w:rPr>
          <w:rFonts w:ascii="Arial Narrow" w:hAnsi="Arial Narrow" w:cs="Arial"/>
          <w:sz w:val="8"/>
          <w:szCs w:val="8"/>
        </w:rPr>
      </w:pPr>
    </w:p>
    <w:p w:rsidR="00E63A3A" w:rsidRDefault="00E63A3A" w:rsidP="00E71514">
      <w:pPr>
        <w:tabs>
          <w:tab w:val="left" w:pos="240"/>
        </w:tabs>
        <w:spacing w:before="60"/>
        <w:jc w:val="both"/>
        <w:rPr>
          <w:rFonts w:ascii="Arial Narrow" w:hAnsi="Arial Narrow" w:cs="Arial"/>
          <w:sz w:val="8"/>
          <w:szCs w:val="8"/>
        </w:rPr>
      </w:pPr>
    </w:p>
    <w:p w:rsidR="00E63A3A" w:rsidRDefault="00E63A3A" w:rsidP="00E71514">
      <w:pPr>
        <w:tabs>
          <w:tab w:val="left" w:pos="240"/>
        </w:tabs>
        <w:spacing w:before="60"/>
        <w:jc w:val="both"/>
        <w:rPr>
          <w:rFonts w:ascii="Arial Narrow" w:hAnsi="Arial Narrow" w:cs="Arial"/>
          <w:sz w:val="8"/>
          <w:szCs w:val="8"/>
        </w:rPr>
      </w:pPr>
    </w:p>
    <w:p w:rsidR="00E63A3A" w:rsidRDefault="00E63A3A" w:rsidP="00E71514">
      <w:pPr>
        <w:tabs>
          <w:tab w:val="left" w:pos="240"/>
        </w:tabs>
        <w:spacing w:before="60"/>
        <w:jc w:val="both"/>
        <w:rPr>
          <w:rFonts w:ascii="Arial Narrow" w:hAnsi="Arial Narrow" w:cs="Arial"/>
          <w:sz w:val="8"/>
          <w:szCs w:val="8"/>
        </w:rPr>
      </w:pPr>
    </w:p>
    <w:p w:rsidR="00E63A3A" w:rsidRDefault="00E63A3A" w:rsidP="00E71514">
      <w:pPr>
        <w:tabs>
          <w:tab w:val="left" w:pos="240"/>
        </w:tabs>
        <w:spacing w:before="60"/>
        <w:jc w:val="both"/>
        <w:rPr>
          <w:rFonts w:ascii="Arial Narrow" w:hAnsi="Arial Narrow" w:cs="Arial"/>
          <w:sz w:val="8"/>
          <w:szCs w:val="8"/>
        </w:rPr>
      </w:pPr>
    </w:p>
    <w:p w:rsidR="00E63A3A" w:rsidRDefault="00E63A3A" w:rsidP="00E71514">
      <w:pPr>
        <w:tabs>
          <w:tab w:val="left" w:pos="240"/>
        </w:tabs>
        <w:spacing w:before="60"/>
        <w:jc w:val="both"/>
        <w:rPr>
          <w:rFonts w:ascii="Arial Narrow" w:hAnsi="Arial Narrow" w:cs="Arial"/>
          <w:sz w:val="8"/>
          <w:szCs w:val="8"/>
        </w:rPr>
      </w:pPr>
    </w:p>
    <w:p w:rsidR="00E63A3A" w:rsidRDefault="00E63A3A" w:rsidP="00E71514">
      <w:pPr>
        <w:tabs>
          <w:tab w:val="left" w:pos="240"/>
        </w:tabs>
        <w:spacing w:before="60"/>
        <w:jc w:val="both"/>
        <w:rPr>
          <w:rFonts w:ascii="Arial Narrow" w:hAnsi="Arial Narrow" w:cs="Arial"/>
          <w:sz w:val="8"/>
          <w:szCs w:val="8"/>
        </w:rPr>
      </w:pPr>
    </w:p>
    <w:p w:rsidR="00E63A3A" w:rsidRDefault="00E63A3A" w:rsidP="00E71514">
      <w:pPr>
        <w:tabs>
          <w:tab w:val="left" w:pos="240"/>
        </w:tabs>
        <w:spacing w:before="60"/>
        <w:jc w:val="both"/>
        <w:rPr>
          <w:rFonts w:ascii="Arial Narrow" w:hAnsi="Arial Narrow" w:cs="Arial"/>
          <w:sz w:val="8"/>
          <w:szCs w:val="8"/>
        </w:rPr>
      </w:pPr>
    </w:p>
    <w:p w:rsidR="00E63A3A" w:rsidRDefault="00E63A3A" w:rsidP="00E71514">
      <w:pPr>
        <w:tabs>
          <w:tab w:val="left" w:pos="240"/>
        </w:tabs>
        <w:spacing w:before="60"/>
        <w:jc w:val="both"/>
        <w:rPr>
          <w:rFonts w:ascii="Arial Narrow" w:hAnsi="Arial Narrow" w:cs="Arial"/>
          <w:sz w:val="8"/>
          <w:szCs w:val="8"/>
        </w:rPr>
      </w:pPr>
    </w:p>
    <w:p w:rsidR="00E63A3A" w:rsidRDefault="00E63A3A" w:rsidP="00E71514">
      <w:pPr>
        <w:tabs>
          <w:tab w:val="left" w:pos="240"/>
        </w:tabs>
        <w:spacing w:before="60"/>
        <w:jc w:val="both"/>
        <w:rPr>
          <w:rFonts w:ascii="Arial Narrow" w:hAnsi="Arial Narrow" w:cs="Arial"/>
          <w:sz w:val="8"/>
          <w:szCs w:val="8"/>
        </w:rPr>
      </w:pPr>
    </w:p>
    <w:p w:rsidR="00E63A3A" w:rsidRDefault="00E63A3A" w:rsidP="00E71514">
      <w:pPr>
        <w:tabs>
          <w:tab w:val="left" w:pos="240"/>
        </w:tabs>
        <w:spacing w:before="60"/>
        <w:jc w:val="both"/>
        <w:rPr>
          <w:rFonts w:ascii="Arial Narrow" w:hAnsi="Arial Narrow" w:cs="Arial"/>
          <w:sz w:val="8"/>
          <w:szCs w:val="8"/>
        </w:rPr>
      </w:pPr>
    </w:p>
    <w:p w:rsidR="00E63A3A" w:rsidRDefault="00E63A3A" w:rsidP="00E71514">
      <w:pPr>
        <w:tabs>
          <w:tab w:val="left" w:pos="240"/>
        </w:tabs>
        <w:spacing w:before="60"/>
        <w:jc w:val="both"/>
        <w:rPr>
          <w:rFonts w:ascii="Arial Narrow" w:hAnsi="Arial Narrow" w:cs="Arial"/>
          <w:sz w:val="8"/>
          <w:szCs w:val="8"/>
        </w:rPr>
      </w:pPr>
    </w:p>
    <w:p w:rsidR="00E63A3A" w:rsidRDefault="00E63A3A" w:rsidP="00E71514">
      <w:pPr>
        <w:tabs>
          <w:tab w:val="left" w:pos="240"/>
        </w:tabs>
        <w:spacing w:before="60"/>
        <w:jc w:val="both"/>
        <w:rPr>
          <w:rFonts w:ascii="Arial Narrow" w:hAnsi="Arial Narrow" w:cs="Arial"/>
          <w:sz w:val="8"/>
          <w:szCs w:val="8"/>
        </w:rPr>
      </w:pPr>
    </w:p>
    <w:p w:rsidR="00E63A3A" w:rsidRDefault="00E63A3A" w:rsidP="00E71514">
      <w:pPr>
        <w:tabs>
          <w:tab w:val="left" w:pos="240"/>
        </w:tabs>
        <w:spacing w:before="60"/>
        <w:jc w:val="both"/>
        <w:rPr>
          <w:rFonts w:ascii="Arial Narrow" w:hAnsi="Arial Narrow" w:cs="Arial"/>
          <w:sz w:val="8"/>
          <w:szCs w:val="8"/>
        </w:rPr>
      </w:pPr>
    </w:p>
    <w:p w:rsidR="00E63A3A" w:rsidRDefault="00E63A3A" w:rsidP="00E71514">
      <w:pPr>
        <w:tabs>
          <w:tab w:val="left" w:pos="240"/>
        </w:tabs>
        <w:spacing w:before="60"/>
        <w:jc w:val="both"/>
        <w:rPr>
          <w:rFonts w:ascii="Arial Narrow" w:hAnsi="Arial Narrow" w:cs="Arial"/>
          <w:sz w:val="8"/>
          <w:szCs w:val="8"/>
        </w:rPr>
      </w:pPr>
    </w:p>
    <w:p w:rsidR="00E63A3A" w:rsidRDefault="00E63A3A" w:rsidP="00E71514">
      <w:pPr>
        <w:tabs>
          <w:tab w:val="left" w:pos="240"/>
        </w:tabs>
        <w:spacing w:before="60"/>
        <w:jc w:val="both"/>
        <w:rPr>
          <w:rFonts w:ascii="Arial Narrow" w:hAnsi="Arial Narrow" w:cs="Arial"/>
          <w:sz w:val="8"/>
          <w:szCs w:val="8"/>
        </w:rPr>
      </w:pPr>
    </w:p>
    <w:p w:rsidR="00E63A3A" w:rsidRDefault="00E63A3A" w:rsidP="00E71514">
      <w:pPr>
        <w:tabs>
          <w:tab w:val="left" w:pos="240"/>
        </w:tabs>
        <w:spacing w:before="60"/>
        <w:jc w:val="both"/>
        <w:rPr>
          <w:rFonts w:ascii="Arial Narrow" w:hAnsi="Arial Narrow" w:cs="Arial"/>
          <w:sz w:val="8"/>
          <w:szCs w:val="8"/>
        </w:rPr>
      </w:pPr>
    </w:p>
    <w:p w:rsidR="00E63A3A" w:rsidRDefault="00E63A3A" w:rsidP="00E71514">
      <w:pPr>
        <w:tabs>
          <w:tab w:val="left" w:pos="240"/>
        </w:tabs>
        <w:spacing w:before="60"/>
        <w:jc w:val="both"/>
        <w:rPr>
          <w:rFonts w:ascii="Arial Narrow" w:hAnsi="Arial Narrow" w:cs="Arial"/>
          <w:sz w:val="8"/>
          <w:szCs w:val="8"/>
        </w:rPr>
      </w:pPr>
    </w:p>
    <w:p w:rsidR="00E63A3A" w:rsidRDefault="00E63A3A" w:rsidP="00E71514">
      <w:pPr>
        <w:tabs>
          <w:tab w:val="left" w:pos="240"/>
        </w:tabs>
        <w:spacing w:before="60"/>
        <w:jc w:val="both"/>
        <w:rPr>
          <w:rFonts w:ascii="Arial Narrow" w:hAnsi="Arial Narrow" w:cs="Arial"/>
          <w:sz w:val="8"/>
          <w:szCs w:val="8"/>
        </w:rPr>
      </w:pPr>
    </w:p>
    <w:p w:rsidR="00E63A3A" w:rsidRDefault="00E63A3A" w:rsidP="00E71514">
      <w:pPr>
        <w:tabs>
          <w:tab w:val="left" w:pos="240"/>
        </w:tabs>
        <w:spacing w:before="60"/>
        <w:jc w:val="both"/>
        <w:rPr>
          <w:rFonts w:ascii="Arial Narrow" w:hAnsi="Arial Narrow" w:cs="Arial"/>
          <w:sz w:val="8"/>
          <w:szCs w:val="8"/>
        </w:rPr>
      </w:pPr>
    </w:p>
    <w:p w:rsidR="00E63A3A" w:rsidRDefault="00E63A3A" w:rsidP="00E71514">
      <w:pPr>
        <w:tabs>
          <w:tab w:val="left" w:pos="240"/>
        </w:tabs>
        <w:spacing w:before="60"/>
        <w:jc w:val="both"/>
        <w:rPr>
          <w:rFonts w:ascii="Arial Narrow" w:hAnsi="Arial Narrow" w:cs="Arial"/>
          <w:sz w:val="8"/>
          <w:szCs w:val="8"/>
        </w:rPr>
      </w:pPr>
    </w:p>
    <w:p w:rsidR="00E63A3A" w:rsidRDefault="00E63A3A" w:rsidP="00E71514">
      <w:pPr>
        <w:tabs>
          <w:tab w:val="left" w:pos="240"/>
        </w:tabs>
        <w:spacing w:before="60"/>
        <w:jc w:val="both"/>
        <w:rPr>
          <w:rFonts w:ascii="Arial Narrow" w:hAnsi="Arial Narrow" w:cs="Arial"/>
          <w:sz w:val="8"/>
          <w:szCs w:val="8"/>
        </w:rPr>
      </w:pPr>
    </w:p>
    <w:p w:rsidR="00E63A3A" w:rsidRDefault="00E63A3A" w:rsidP="00E71514">
      <w:pPr>
        <w:tabs>
          <w:tab w:val="left" w:pos="240"/>
        </w:tabs>
        <w:spacing w:before="60"/>
        <w:jc w:val="both"/>
        <w:rPr>
          <w:rFonts w:ascii="Arial Narrow" w:hAnsi="Arial Narrow" w:cs="Arial"/>
          <w:sz w:val="8"/>
          <w:szCs w:val="8"/>
        </w:rPr>
      </w:pPr>
    </w:p>
    <w:p w:rsidR="00E63A3A" w:rsidRDefault="00E63A3A" w:rsidP="00E71514">
      <w:pPr>
        <w:tabs>
          <w:tab w:val="left" w:pos="240"/>
        </w:tabs>
        <w:spacing w:before="60"/>
        <w:jc w:val="both"/>
        <w:rPr>
          <w:rFonts w:ascii="Arial Narrow" w:hAnsi="Arial Narrow" w:cs="Arial"/>
          <w:sz w:val="8"/>
          <w:szCs w:val="8"/>
        </w:rPr>
      </w:pPr>
    </w:p>
    <w:p w:rsidR="00E63A3A" w:rsidRDefault="00E63A3A" w:rsidP="00E71514">
      <w:pPr>
        <w:tabs>
          <w:tab w:val="left" w:pos="240"/>
        </w:tabs>
        <w:spacing w:before="60"/>
        <w:jc w:val="both"/>
        <w:rPr>
          <w:rFonts w:ascii="Arial Narrow" w:hAnsi="Arial Narrow" w:cs="Arial"/>
          <w:sz w:val="8"/>
          <w:szCs w:val="8"/>
        </w:rPr>
      </w:pPr>
    </w:p>
    <w:p w:rsidR="00E63A3A" w:rsidRDefault="00E63A3A" w:rsidP="00E71514">
      <w:pPr>
        <w:tabs>
          <w:tab w:val="left" w:pos="240"/>
        </w:tabs>
        <w:spacing w:before="60"/>
        <w:jc w:val="both"/>
        <w:rPr>
          <w:rFonts w:ascii="Arial Narrow" w:hAnsi="Arial Narrow" w:cs="Arial"/>
          <w:sz w:val="8"/>
          <w:szCs w:val="8"/>
        </w:rPr>
      </w:pPr>
    </w:p>
    <w:p w:rsidR="00E63A3A" w:rsidRPr="0061421E" w:rsidRDefault="00E63A3A"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4256C0" w:rsidRDefault="00FA3E98" w:rsidP="00E71514">
      <w:pPr>
        <w:shd w:val="clear" w:color="auto" w:fill="000000"/>
        <w:tabs>
          <w:tab w:val="right" w:pos="2636"/>
          <w:tab w:val="left" w:pos="4500"/>
          <w:tab w:val="left" w:pos="5103"/>
        </w:tabs>
        <w:ind w:right="60"/>
        <w:outlineLvl w:val="0"/>
        <w:rPr>
          <w:rFonts w:ascii="Arial Narrow" w:hAnsi="Arial Narrow" w:cs="Arial"/>
          <w:b/>
          <w:sz w:val="20"/>
        </w:rPr>
      </w:pPr>
      <w:r>
        <w:rPr>
          <w:rFonts w:ascii="Arial Narrow" w:hAnsi="Arial Narrow" w:cs="Arial"/>
          <w:b/>
          <w:sz w:val="20"/>
        </w:rPr>
        <w:t>11</w:t>
      </w:r>
      <w:r w:rsidR="00E71514" w:rsidRPr="004256C0">
        <w:rPr>
          <w:rFonts w:ascii="Arial Narrow" w:hAnsi="Arial Narrow" w:cs="Arial"/>
          <w:b/>
          <w:sz w:val="20"/>
        </w:rPr>
        <w:t>. DECLARATION BY APPLICANT</w:t>
      </w:r>
    </w:p>
    <w:p w:rsidR="00E71514" w:rsidRPr="00F16EDF" w:rsidRDefault="00E71514" w:rsidP="00E71514">
      <w:pPr>
        <w:tabs>
          <w:tab w:val="right" w:pos="2636"/>
          <w:tab w:val="left" w:pos="4500"/>
          <w:tab w:val="left" w:pos="4860"/>
          <w:tab w:val="left" w:pos="5103"/>
        </w:tabs>
        <w:ind w:left="180" w:right="60"/>
        <w:jc w:val="center"/>
        <w:rPr>
          <w:rFonts w:ascii="Arial Narrow" w:hAnsi="Arial Narrow" w:cs="Arial"/>
          <w:b/>
          <w:sz w:val="2"/>
          <w:szCs w:val="2"/>
        </w:rPr>
      </w:pPr>
    </w:p>
    <w:p w:rsidR="00E71514" w:rsidRPr="004256C0" w:rsidRDefault="00E71514" w:rsidP="00E71514">
      <w:pPr>
        <w:tabs>
          <w:tab w:val="left" w:pos="4500"/>
          <w:tab w:val="left" w:pos="4860"/>
          <w:tab w:val="left" w:pos="5103"/>
        </w:tabs>
        <w:ind w:left="180" w:right="60"/>
        <w:rPr>
          <w:rFonts w:ascii="Arial Narrow" w:hAnsi="Arial Narrow" w:cs="Arial"/>
          <w:b/>
          <w:sz w:val="6"/>
          <w:szCs w:val="6"/>
        </w:rPr>
      </w:pPr>
    </w:p>
    <w:p w:rsidR="00E71514" w:rsidRPr="00D2247D" w:rsidRDefault="00E71514" w:rsidP="00E71514">
      <w:pPr>
        <w:tabs>
          <w:tab w:val="left" w:pos="360"/>
          <w:tab w:val="left" w:pos="5103"/>
        </w:tabs>
        <w:ind w:right="60"/>
        <w:jc w:val="both"/>
        <w:outlineLvl w:val="0"/>
        <w:rPr>
          <w:rFonts w:ascii="Arial Narrow" w:hAnsi="Arial Narrow" w:cs="Arial"/>
          <w:sz w:val="20"/>
        </w:rPr>
      </w:pPr>
      <w:r w:rsidRPr="00D2247D">
        <w:rPr>
          <w:rFonts w:ascii="Arial Narrow" w:hAnsi="Arial Narrow" w:cs="Arial"/>
          <w:sz w:val="20"/>
        </w:rPr>
        <w:t>I understand that if offered a position in the 201</w:t>
      </w:r>
      <w:r w:rsidR="00535CA5">
        <w:rPr>
          <w:rFonts w:ascii="Arial Narrow" w:hAnsi="Arial Narrow" w:cs="Arial"/>
          <w:sz w:val="20"/>
        </w:rPr>
        <w:t>2</w:t>
      </w:r>
      <w:r w:rsidRPr="00D2247D">
        <w:rPr>
          <w:rFonts w:ascii="Arial Narrow" w:hAnsi="Arial Narrow" w:cs="Arial"/>
          <w:i/>
          <w:sz w:val="20"/>
        </w:rPr>
        <w:t xml:space="preserve"> VET Teacher Training Program</w:t>
      </w:r>
      <w:r w:rsidRPr="00D2247D">
        <w:rPr>
          <w:rFonts w:ascii="Arial Narrow" w:hAnsi="Arial Narrow" w:cs="Arial"/>
          <w:sz w:val="20"/>
        </w:rPr>
        <w:t>, I will be obliged to sign an ACCEPTANCE OF VET TEACHER TRAINING, stating that I:</w:t>
      </w:r>
    </w:p>
    <w:p w:rsidR="00E71514" w:rsidRPr="00D2247D" w:rsidRDefault="00E71514" w:rsidP="00E71514">
      <w:pPr>
        <w:numPr>
          <w:ilvl w:val="0"/>
          <w:numId w:val="10"/>
        </w:numPr>
        <w:tabs>
          <w:tab w:val="clear" w:pos="644"/>
          <w:tab w:val="left" w:pos="142"/>
          <w:tab w:val="left" w:pos="4500"/>
          <w:tab w:val="left" w:pos="5103"/>
        </w:tabs>
        <w:spacing w:before="40"/>
        <w:ind w:left="0" w:right="60" w:firstLine="0"/>
        <w:jc w:val="both"/>
        <w:rPr>
          <w:rFonts w:ascii="Arial Narrow" w:hAnsi="Arial Narrow" w:cs="Arial"/>
          <w:sz w:val="20"/>
        </w:rPr>
      </w:pPr>
      <w:r w:rsidRPr="00D2247D">
        <w:rPr>
          <w:rFonts w:ascii="Arial Narrow" w:hAnsi="Arial Narrow" w:cs="Arial"/>
          <w:sz w:val="20"/>
        </w:rPr>
        <w:t xml:space="preserve">have read the relevant VET Teacher Training information concerning the training program for the </w:t>
      </w:r>
      <w:r w:rsidR="005E3EF2" w:rsidRPr="005E3EF2">
        <w:rPr>
          <w:rFonts w:ascii="Arial Narrow" w:hAnsi="Arial Narrow" w:cs="Arial"/>
          <w:sz w:val="20"/>
        </w:rPr>
        <w:t>Entertainment</w:t>
      </w:r>
      <w:r w:rsidR="005E3EF2">
        <w:rPr>
          <w:rFonts w:ascii="Arial Narrow" w:hAnsi="Arial Narrow" w:cs="Arial"/>
          <w:b/>
          <w:sz w:val="20"/>
        </w:rPr>
        <w:t xml:space="preserve"> </w:t>
      </w:r>
      <w:r w:rsidRPr="00D2247D">
        <w:rPr>
          <w:rFonts w:ascii="Arial Narrow" w:hAnsi="Arial Narrow" w:cs="Arial"/>
          <w:sz w:val="20"/>
        </w:rPr>
        <w:t xml:space="preserve">industry </w:t>
      </w:r>
      <w:r w:rsidR="00E859AF">
        <w:rPr>
          <w:rFonts w:ascii="Arial Narrow" w:hAnsi="Arial Narrow" w:cs="Arial"/>
          <w:sz w:val="20"/>
        </w:rPr>
        <w:t xml:space="preserve">curriculum </w:t>
      </w:r>
      <w:r w:rsidRPr="00D2247D">
        <w:rPr>
          <w:rFonts w:ascii="Arial Narrow" w:hAnsi="Arial Narrow" w:cs="Arial"/>
          <w:sz w:val="20"/>
        </w:rPr>
        <w:t>framework</w:t>
      </w:r>
      <w:r w:rsidR="001A3861">
        <w:rPr>
          <w:rFonts w:ascii="Arial Narrow" w:hAnsi="Arial Narrow" w:cs="Arial"/>
          <w:sz w:val="20"/>
        </w:rPr>
        <w:t>,</w:t>
      </w:r>
    </w:p>
    <w:p w:rsidR="00E71514" w:rsidRPr="00D2247D" w:rsidRDefault="00E71514" w:rsidP="00E71514">
      <w:pPr>
        <w:numPr>
          <w:ilvl w:val="0"/>
          <w:numId w:val="10"/>
        </w:numPr>
        <w:tabs>
          <w:tab w:val="clear" w:pos="644"/>
          <w:tab w:val="left" w:pos="142"/>
          <w:tab w:val="left" w:pos="5103"/>
        </w:tabs>
        <w:spacing w:before="40"/>
        <w:ind w:left="0" w:right="60" w:firstLine="0"/>
        <w:jc w:val="both"/>
        <w:rPr>
          <w:rFonts w:ascii="Arial Narrow" w:hAnsi="Arial Narrow" w:cs="Arial"/>
          <w:sz w:val="20"/>
        </w:rPr>
      </w:pPr>
      <w:r w:rsidRPr="00D2247D">
        <w:rPr>
          <w:rFonts w:ascii="Arial Narrow" w:hAnsi="Arial Narrow" w:cs="Arial"/>
          <w:sz w:val="20"/>
        </w:rPr>
        <w:t>am aware that unless otherwise advised, I will be required to attend all components of the training program</w:t>
      </w:r>
      <w:r w:rsidR="001A3861">
        <w:rPr>
          <w:rFonts w:ascii="Arial Narrow" w:hAnsi="Arial Narrow" w:cs="Arial"/>
          <w:sz w:val="20"/>
        </w:rPr>
        <w:t>, and</w:t>
      </w:r>
    </w:p>
    <w:p w:rsidR="00E71514" w:rsidRPr="00D2247D" w:rsidRDefault="00E71514" w:rsidP="00E71514">
      <w:pPr>
        <w:numPr>
          <w:ilvl w:val="0"/>
          <w:numId w:val="10"/>
        </w:numPr>
        <w:tabs>
          <w:tab w:val="clear" w:pos="644"/>
          <w:tab w:val="left" w:pos="142"/>
          <w:tab w:val="left" w:pos="4500"/>
          <w:tab w:val="left" w:pos="5103"/>
        </w:tabs>
        <w:spacing w:before="40"/>
        <w:ind w:left="0" w:right="60" w:firstLine="0"/>
        <w:jc w:val="both"/>
        <w:rPr>
          <w:rFonts w:ascii="Arial Narrow" w:hAnsi="Arial Narrow" w:cs="Arial"/>
          <w:sz w:val="20"/>
        </w:rPr>
      </w:pPr>
      <w:proofErr w:type="gramStart"/>
      <w:r w:rsidRPr="00D2247D">
        <w:rPr>
          <w:rFonts w:ascii="Arial Narrow" w:hAnsi="Arial Narrow" w:cs="Arial"/>
          <w:sz w:val="20"/>
        </w:rPr>
        <w:t>understand</w:t>
      </w:r>
      <w:proofErr w:type="gramEnd"/>
      <w:r w:rsidRPr="00D2247D">
        <w:rPr>
          <w:rFonts w:ascii="Arial Narrow" w:hAnsi="Arial Narrow" w:cs="Arial"/>
          <w:sz w:val="20"/>
        </w:rPr>
        <w:t xml:space="preserve"> that training may be held at venues which may require travel. In some circumstances, overnight accommodation may be required</w:t>
      </w:r>
      <w:r w:rsidR="001A3861">
        <w:rPr>
          <w:rFonts w:ascii="Arial Narrow" w:hAnsi="Arial Narrow" w:cs="Arial"/>
          <w:sz w:val="20"/>
        </w:rPr>
        <w:t>.</w:t>
      </w:r>
    </w:p>
    <w:p w:rsidR="00E71514" w:rsidRPr="00D2247D" w:rsidRDefault="00E71514" w:rsidP="00E71514">
      <w:pPr>
        <w:tabs>
          <w:tab w:val="left" w:pos="4500"/>
          <w:tab w:val="left" w:pos="5103"/>
        </w:tabs>
        <w:ind w:right="60"/>
        <w:jc w:val="both"/>
        <w:rPr>
          <w:rFonts w:ascii="Arial Narrow" w:hAnsi="Arial Narrow" w:cs="Arial"/>
          <w:sz w:val="20"/>
        </w:rPr>
      </w:pPr>
    </w:p>
    <w:p w:rsidR="00191CC0" w:rsidRDefault="00E71514" w:rsidP="00191CC0">
      <w:pPr>
        <w:tabs>
          <w:tab w:val="left" w:pos="4500"/>
          <w:tab w:val="left" w:pos="5103"/>
        </w:tabs>
        <w:ind w:right="60"/>
        <w:jc w:val="both"/>
        <w:rPr>
          <w:rFonts w:ascii="Arial Narrow" w:hAnsi="Arial Narrow" w:cs="Arial"/>
          <w:b/>
          <w:sz w:val="20"/>
        </w:rPr>
      </w:pPr>
      <w:r w:rsidRPr="00D2247D">
        <w:rPr>
          <w:rFonts w:ascii="Arial Narrow" w:hAnsi="Arial Narrow" w:cs="Arial"/>
          <w:sz w:val="20"/>
        </w:rPr>
        <w:t xml:space="preserve">All costs associated with participation in the training program will be met from the funding source outlined </w:t>
      </w:r>
      <w:r w:rsidR="00B274EC">
        <w:rPr>
          <w:rFonts w:ascii="Arial Narrow" w:hAnsi="Arial Narrow" w:cs="Arial"/>
          <w:sz w:val="20"/>
        </w:rPr>
        <w:t>above</w:t>
      </w:r>
      <w:r w:rsidRPr="00D2247D">
        <w:rPr>
          <w:rFonts w:ascii="Arial Narrow" w:hAnsi="Arial Narrow" w:cs="Arial"/>
          <w:sz w:val="20"/>
        </w:rPr>
        <w:t xml:space="preserve">. I am aware that all components of this training program will need to be completed within </w:t>
      </w:r>
      <w:r w:rsidRPr="00D2247D">
        <w:rPr>
          <w:rFonts w:ascii="Arial Narrow" w:hAnsi="Arial Narrow" w:cs="Arial"/>
          <w:b/>
          <w:sz w:val="20"/>
        </w:rPr>
        <w:t>SIX MONTHS</w:t>
      </w:r>
      <w:r w:rsidRPr="00D2247D">
        <w:rPr>
          <w:rFonts w:ascii="Arial Narrow" w:hAnsi="Arial Narrow" w:cs="Arial"/>
          <w:sz w:val="20"/>
        </w:rPr>
        <w:t xml:space="preserve"> of commencing training. Failure to complete training within this timeframe may result in the withdrawal from training, incur</w:t>
      </w:r>
      <w:r w:rsidR="00F40A13">
        <w:rPr>
          <w:rFonts w:ascii="Arial Narrow" w:hAnsi="Arial Narrow" w:cs="Arial"/>
          <w:sz w:val="20"/>
        </w:rPr>
        <w:t>ring</w:t>
      </w:r>
      <w:r w:rsidRPr="00D2247D">
        <w:rPr>
          <w:rFonts w:ascii="Arial Narrow" w:hAnsi="Arial Narrow" w:cs="Arial"/>
          <w:sz w:val="20"/>
        </w:rPr>
        <w:t xml:space="preserve"> additional costs to my school or region, and could jeopardise student accreditation.</w:t>
      </w:r>
      <w:r w:rsidR="00191CC0">
        <w:rPr>
          <w:rFonts w:ascii="Arial Narrow" w:hAnsi="Arial Narrow" w:cs="Arial"/>
          <w:sz w:val="20"/>
        </w:rPr>
        <w:t xml:space="preserve"> </w:t>
      </w:r>
      <w:r w:rsidR="00191CC0">
        <w:rPr>
          <w:rFonts w:ascii="Arial Narrow" w:hAnsi="Arial Narrow" w:cs="Arial"/>
          <w:b/>
          <w:sz w:val="20"/>
        </w:rPr>
        <w:t>VET Teacher Training will only pay the original enrolment fee for TAFE. Teachers who do not meet the TAFE deadlines will be responsible for any re-enrolment fees.</w:t>
      </w:r>
    </w:p>
    <w:p w:rsidR="00E71514" w:rsidRPr="00191CC0" w:rsidRDefault="00E71514" w:rsidP="00E71514">
      <w:pPr>
        <w:tabs>
          <w:tab w:val="left" w:pos="4500"/>
          <w:tab w:val="left" w:pos="5103"/>
        </w:tabs>
        <w:ind w:right="60"/>
        <w:jc w:val="both"/>
        <w:rPr>
          <w:rFonts w:ascii="Arial Narrow" w:hAnsi="Arial Narrow" w:cs="Arial"/>
          <w:sz w:val="16"/>
          <w:szCs w:val="16"/>
        </w:rPr>
      </w:pPr>
    </w:p>
    <w:p w:rsidR="00E71514" w:rsidRPr="00D2247D" w:rsidRDefault="00E71514" w:rsidP="00E71514">
      <w:pPr>
        <w:tabs>
          <w:tab w:val="left" w:pos="4500"/>
          <w:tab w:val="left" w:pos="5103"/>
        </w:tabs>
        <w:ind w:right="60"/>
        <w:jc w:val="both"/>
        <w:rPr>
          <w:rFonts w:ascii="Arial Narrow" w:hAnsi="Arial Narrow" w:cs="Arial"/>
          <w:sz w:val="20"/>
        </w:rPr>
      </w:pPr>
      <w:r w:rsidRPr="00D2247D">
        <w:rPr>
          <w:rFonts w:ascii="Arial Narrow" w:hAnsi="Arial Narrow" w:cs="Arial"/>
          <w:sz w:val="20"/>
        </w:rPr>
        <w:t>I certify that the information I have provided on this form is accurate and complete. In applying, I acknowledge that personal information about me will be provided to the NSW Depa</w:t>
      </w:r>
      <w:r w:rsidR="008461B2">
        <w:rPr>
          <w:rFonts w:ascii="Arial Narrow" w:hAnsi="Arial Narrow" w:cs="Arial"/>
          <w:sz w:val="20"/>
        </w:rPr>
        <w:t>rtment of Education and Communities (DEC</w:t>
      </w:r>
      <w:r w:rsidRPr="00D2247D">
        <w:rPr>
          <w:rFonts w:ascii="Arial Narrow" w:hAnsi="Arial Narrow" w:cs="Arial"/>
          <w:sz w:val="20"/>
        </w:rPr>
        <w:t>) and that in the interest of proper and prudent management of its training program, the DET may liaise with and share information about me with other education authorities in both the public and private sectors.</w:t>
      </w: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0"/>
        <w:gridCol w:w="3081"/>
        <w:gridCol w:w="1559"/>
        <w:gridCol w:w="220"/>
      </w:tblGrid>
      <w:tr w:rsidR="00E71514" w:rsidRPr="004256C0" w:rsidTr="00E71514">
        <w:trPr>
          <w:cantSplit/>
        </w:trPr>
        <w:tc>
          <w:tcPr>
            <w:tcW w:w="5040" w:type="dxa"/>
            <w:gridSpan w:val="4"/>
            <w:tcBorders>
              <w:top w:val="nil"/>
              <w:left w:val="nil"/>
              <w:bottom w:val="nil"/>
              <w:right w:val="nil"/>
            </w:tcBorders>
            <w:shd w:val="clear" w:color="auto" w:fill="auto"/>
          </w:tcPr>
          <w:p w:rsidR="00E71514" w:rsidRDefault="00E71514" w:rsidP="0061421E">
            <w:pPr>
              <w:spacing w:line="20" w:lineRule="atLeast"/>
              <w:ind w:left="-108"/>
              <w:jc w:val="both"/>
              <w:rPr>
                <w:rFonts w:ascii="Arial Narrow" w:hAnsi="Arial Narrow" w:cs="Arial"/>
                <w:sz w:val="20"/>
              </w:rPr>
            </w:pPr>
          </w:p>
          <w:p w:rsidR="00E71514" w:rsidRPr="00E84675" w:rsidRDefault="00E71514" w:rsidP="0061421E">
            <w:pPr>
              <w:ind w:left="-108"/>
              <w:rPr>
                <w:rFonts w:ascii="Arial Narrow" w:hAnsi="Arial Narrow" w:cs="Arial"/>
                <w:b/>
                <w:sz w:val="20"/>
              </w:rPr>
            </w:pPr>
            <w:r w:rsidRPr="00E84675">
              <w:rPr>
                <w:rFonts w:ascii="Arial Narrow" w:hAnsi="Arial Narrow" w:cs="Arial"/>
                <w:b/>
                <w:sz w:val="20"/>
              </w:rPr>
              <w:t>Statement of understanding:</w:t>
            </w:r>
          </w:p>
          <w:p w:rsidR="00E71514" w:rsidRPr="00D2247D" w:rsidRDefault="00E71514" w:rsidP="0061421E">
            <w:pPr>
              <w:ind w:left="-108" w:right="1"/>
              <w:jc w:val="both"/>
              <w:rPr>
                <w:rFonts w:ascii="Arial Narrow" w:hAnsi="Arial Narrow" w:cs="Arial"/>
                <w:sz w:val="20"/>
              </w:rPr>
            </w:pPr>
            <w:r w:rsidRPr="000E5896">
              <w:rPr>
                <w:rFonts w:ascii="Arial Narrow" w:hAnsi="Arial Narrow" w:cs="Arial"/>
                <w:sz w:val="20"/>
              </w:rPr>
              <w:t>I have</w:t>
            </w:r>
          </w:p>
        </w:tc>
      </w:tr>
      <w:tr w:rsidR="00E71514" w:rsidRPr="004256C0" w:rsidTr="00E71514">
        <w:trPr>
          <w:gridBefore w:val="1"/>
          <w:gridAfter w:val="1"/>
          <w:wBefore w:w="180" w:type="dxa"/>
          <w:wAfter w:w="220" w:type="dxa"/>
          <w:cantSplit/>
          <w:trHeight w:val="587"/>
        </w:trPr>
        <w:tc>
          <w:tcPr>
            <w:tcW w:w="4640" w:type="dxa"/>
            <w:gridSpan w:val="2"/>
            <w:tcBorders>
              <w:top w:val="nil"/>
              <w:left w:val="nil"/>
              <w:bottom w:val="single" w:sz="4" w:space="0" w:color="auto"/>
              <w:right w:val="nil"/>
            </w:tcBorders>
            <w:shd w:val="clear" w:color="auto" w:fill="auto"/>
          </w:tcPr>
          <w:p w:rsidR="00E71514" w:rsidRDefault="00E71514" w:rsidP="0061421E">
            <w:pPr>
              <w:tabs>
                <w:tab w:val="left" w:pos="426"/>
                <w:tab w:val="right" w:pos="2636"/>
                <w:tab w:val="left" w:pos="4500"/>
                <w:tab w:val="left" w:pos="4860"/>
              </w:tabs>
              <w:spacing w:line="280" w:lineRule="atLeast"/>
              <w:ind w:left="180" w:right="60" w:hanging="180"/>
              <w:rPr>
                <w:rFonts w:ascii="Arial Narrow" w:hAnsi="Arial Narrow" w:cs="Arial"/>
                <w:sz w:val="20"/>
              </w:rPr>
            </w:pPr>
            <w:r w:rsidRPr="000E5896">
              <w:rPr>
                <w:rFonts w:ascii="Arial Narrow" w:hAnsi="Arial Narrow" w:cs="Arial"/>
                <w:sz w:val="20"/>
              </w:rPr>
              <w:sym w:font="Wingdings" w:char="F0A6"/>
            </w:r>
            <w:r w:rsidRPr="000E5896">
              <w:rPr>
                <w:rFonts w:ascii="Arial Narrow" w:hAnsi="Arial Narrow" w:cs="Arial"/>
                <w:sz w:val="20"/>
              </w:rPr>
              <w:t xml:space="preserve"> </w:t>
            </w:r>
            <w:r w:rsidR="00047474">
              <w:rPr>
                <w:rFonts w:ascii="Arial Narrow" w:hAnsi="Arial Narrow" w:cs="Arial"/>
                <w:sz w:val="20"/>
              </w:rPr>
              <w:t>C</w:t>
            </w:r>
            <w:r w:rsidRPr="000E5896">
              <w:rPr>
                <w:rFonts w:ascii="Arial Narrow" w:hAnsi="Arial Narrow" w:cs="Arial"/>
                <w:sz w:val="20"/>
              </w:rPr>
              <w:t xml:space="preserve">ompleted </w:t>
            </w:r>
            <w:r w:rsidRPr="00E859AF">
              <w:rPr>
                <w:rFonts w:ascii="Arial Narrow" w:hAnsi="Arial Narrow" w:cs="Arial"/>
                <w:b/>
                <w:i/>
                <w:sz w:val="20"/>
              </w:rPr>
              <w:t>all</w:t>
            </w:r>
            <w:r w:rsidRPr="000E5896">
              <w:rPr>
                <w:rFonts w:ascii="Arial Narrow" w:hAnsi="Arial Narrow" w:cs="Arial"/>
                <w:sz w:val="20"/>
              </w:rPr>
              <w:t xml:space="preserve"> sections of this application form</w:t>
            </w:r>
            <w:r w:rsidR="00047474">
              <w:rPr>
                <w:rFonts w:ascii="Arial Narrow" w:hAnsi="Arial Narrow" w:cs="Arial"/>
                <w:sz w:val="20"/>
              </w:rPr>
              <w:t>.</w:t>
            </w:r>
          </w:p>
          <w:p w:rsidR="00E71514" w:rsidRPr="00D87F39" w:rsidRDefault="00E71514" w:rsidP="00047474">
            <w:pPr>
              <w:tabs>
                <w:tab w:val="left" w:pos="426"/>
                <w:tab w:val="right" w:pos="2636"/>
                <w:tab w:val="left" w:pos="4500"/>
                <w:tab w:val="left" w:pos="4860"/>
              </w:tabs>
              <w:spacing w:line="280" w:lineRule="atLeast"/>
              <w:ind w:left="180" w:right="60" w:hanging="180"/>
              <w:rPr>
                <w:rFonts w:ascii="Arial Narrow" w:hAnsi="Arial Narrow" w:cs="Arial"/>
                <w:sz w:val="20"/>
              </w:rPr>
            </w:pPr>
            <w:r w:rsidRPr="000E5896">
              <w:rPr>
                <w:rFonts w:ascii="Arial Narrow" w:hAnsi="Arial Narrow" w:cs="Arial"/>
                <w:sz w:val="20"/>
              </w:rPr>
              <w:sym w:font="Wingdings" w:char="F0A6"/>
            </w:r>
            <w:r>
              <w:rPr>
                <w:rFonts w:ascii="Arial Narrow" w:hAnsi="Arial Narrow" w:cs="Arial"/>
                <w:sz w:val="20"/>
              </w:rPr>
              <w:t xml:space="preserve"> </w:t>
            </w:r>
            <w:r w:rsidR="00047474">
              <w:rPr>
                <w:rFonts w:ascii="Arial Narrow" w:hAnsi="Arial Narrow" w:cs="Arial"/>
                <w:sz w:val="20"/>
              </w:rPr>
              <w:t>A</w:t>
            </w:r>
            <w:r w:rsidRPr="000E5896">
              <w:rPr>
                <w:rFonts w:ascii="Arial Narrow" w:hAnsi="Arial Narrow" w:cs="Arial"/>
                <w:sz w:val="20"/>
              </w:rPr>
              <w:t xml:space="preserve">ttached </w:t>
            </w:r>
            <w:r w:rsidRPr="000E5896">
              <w:rPr>
                <w:rFonts w:ascii="Arial Narrow" w:hAnsi="Arial Narrow" w:cs="Arial"/>
                <w:b/>
                <w:i/>
                <w:sz w:val="20"/>
              </w:rPr>
              <w:t>copies</w:t>
            </w:r>
            <w:r w:rsidRPr="000E5896">
              <w:rPr>
                <w:rFonts w:ascii="Arial Narrow" w:hAnsi="Arial Narrow" w:cs="Arial"/>
                <w:sz w:val="20"/>
              </w:rPr>
              <w:t xml:space="preserve"> of supporting evidence</w:t>
            </w:r>
            <w:r>
              <w:rPr>
                <w:rFonts w:ascii="Arial Narrow" w:hAnsi="Arial Narrow" w:cs="Arial"/>
                <w:sz w:val="20"/>
              </w:rPr>
              <w:t xml:space="preserve"> including my university academic transcript</w:t>
            </w:r>
            <w:r w:rsidR="00047474">
              <w:rPr>
                <w:rFonts w:ascii="Arial Narrow" w:hAnsi="Arial Narrow" w:cs="Arial"/>
                <w:sz w:val="20"/>
              </w:rPr>
              <w:t>.</w:t>
            </w:r>
          </w:p>
        </w:tc>
      </w:tr>
      <w:tr w:rsidR="00E71514" w:rsidRPr="004256C0" w:rsidTr="00E71514">
        <w:trPr>
          <w:gridBefore w:val="1"/>
          <w:gridAfter w:val="1"/>
          <w:wBefore w:w="180" w:type="dxa"/>
          <w:wAfter w:w="220" w:type="dxa"/>
          <w:cantSplit/>
          <w:trHeight w:val="587"/>
        </w:trPr>
        <w:tc>
          <w:tcPr>
            <w:tcW w:w="3081" w:type="dxa"/>
            <w:tcBorders>
              <w:top w:val="single" w:sz="4" w:space="0" w:color="auto"/>
            </w:tcBorders>
            <w:shd w:val="clear" w:color="auto" w:fill="auto"/>
          </w:tcPr>
          <w:p w:rsidR="00E71514" w:rsidRPr="004256C0" w:rsidRDefault="00E71514" w:rsidP="0061421E">
            <w:pPr>
              <w:tabs>
                <w:tab w:val="left" w:pos="426"/>
                <w:tab w:val="right" w:pos="2636"/>
                <w:tab w:val="left" w:pos="4500"/>
                <w:tab w:val="left" w:pos="4860"/>
              </w:tabs>
              <w:spacing w:line="280" w:lineRule="atLeast"/>
              <w:ind w:left="180" w:right="60"/>
              <w:rPr>
                <w:rFonts w:ascii="Arial Narrow" w:hAnsi="Arial Narrow" w:cs="Arial"/>
                <w:szCs w:val="24"/>
              </w:rPr>
            </w:pPr>
          </w:p>
          <w:p w:rsidR="00E71514" w:rsidRPr="004256C0" w:rsidRDefault="00E71514" w:rsidP="0061421E">
            <w:pPr>
              <w:tabs>
                <w:tab w:val="left" w:pos="426"/>
                <w:tab w:val="right" w:pos="2636"/>
                <w:tab w:val="left" w:pos="4500"/>
                <w:tab w:val="left" w:pos="4860"/>
              </w:tabs>
              <w:spacing w:line="280" w:lineRule="atLeast"/>
              <w:ind w:left="180" w:right="60"/>
              <w:rPr>
                <w:rFonts w:ascii="Arial Narrow" w:hAnsi="Arial Narrow" w:cs="Arial"/>
              </w:rPr>
            </w:pPr>
          </w:p>
        </w:tc>
        <w:tc>
          <w:tcPr>
            <w:tcW w:w="1559" w:type="dxa"/>
            <w:tcBorders>
              <w:top w:val="single" w:sz="4" w:space="0" w:color="auto"/>
            </w:tcBorders>
          </w:tcPr>
          <w:p w:rsidR="00E71514" w:rsidRPr="004256C0" w:rsidRDefault="00E71514" w:rsidP="0061421E">
            <w:pPr>
              <w:tabs>
                <w:tab w:val="left" w:pos="426"/>
                <w:tab w:val="right" w:pos="2636"/>
                <w:tab w:val="left" w:pos="4500"/>
                <w:tab w:val="left" w:pos="4860"/>
              </w:tabs>
              <w:spacing w:line="280" w:lineRule="atLeast"/>
              <w:ind w:left="180" w:right="60"/>
              <w:rPr>
                <w:rFonts w:ascii="Arial Narrow" w:hAnsi="Arial Narrow" w:cs="Arial"/>
              </w:rPr>
            </w:pPr>
          </w:p>
        </w:tc>
      </w:tr>
      <w:tr w:rsidR="00E71514" w:rsidRPr="004256C0" w:rsidTr="00E71514">
        <w:trPr>
          <w:gridBefore w:val="1"/>
          <w:gridAfter w:val="1"/>
          <w:wBefore w:w="180" w:type="dxa"/>
          <w:wAfter w:w="220" w:type="dxa"/>
          <w:cantSplit/>
          <w:trHeight w:val="113"/>
        </w:trPr>
        <w:tc>
          <w:tcPr>
            <w:tcW w:w="3081" w:type="dxa"/>
            <w:shd w:val="clear" w:color="auto" w:fill="auto"/>
          </w:tcPr>
          <w:p w:rsidR="00E71514" w:rsidRPr="004256C0" w:rsidRDefault="00E71514" w:rsidP="0061421E">
            <w:pPr>
              <w:tabs>
                <w:tab w:val="left" w:pos="426"/>
                <w:tab w:val="right" w:pos="2636"/>
                <w:tab w:val="left" w:pos="4500"/>
                <w:tab w:val="left" w:pos="4860"/>
              </w:tabs>
              <w:spacing w:before="60" w:line="40" w:lineRule="atLeast"/>
              <w:ind w:left="180" w:right="60"/>
              <w:jc w:val="center"/>
              <w:rPr>
                <w:rFonts w:ascii="Arial Narrow" w:hAnsi="Arial Narrow" w:cs="Arial"/>
                <w:i/>
                <w:sz w:val="14"/>
                <w:szCs w:val="14"/>
              </w:rPr>
            </w:pPr>
            <w:r w:rsidRPr="004256C0">
              <w:rPr>
                <w:rFonts w:ascii="Arial Narrow" w:hAnsi="Arial Narrow" w:cs="Arial"/>
                <w:i/>
                <w:sz w:val="14"/>
                <w:szCs w:val="14"/>
              </w:rPr>
              <w:t>Signature of Applicant</w:t>
            </w:r>
          </w:p>
        </w:tc>
        <w:tc>
          <w:tcPr>
            <w:tcW w:w="1559" w:type="dxa"/>
          </w:tcPr>
          <w:p w:rsidR="00E71514" w:rsidRDefault="00E71514" w:rsidP="0061421E">
            <w:pPr>
              <w:tabs>
                <w:tab w:val="left" w:pos="-108"/>
                <w:tab w:val="left" w:pos="1344"/>
                <w:tab w:val="right" w:pos="2636"/>
                <w:tab w:val="left" w:pos="4500"/>
                <w:tab w:val="left" w:pos="4860"/>
              </w:tabs>
              <w:spacing w:before="60" w:line="40" w:lineRule="atLeast"/>
              <w:ind w:left="180" w:right="60"/>
              <w:jc w:val="center"/>
              <w:rPr>
                <w:rFonts w:ascii="Arial Narrow" w:hAnsi="Arial Narrow" w:cs="Arial"/>
                <w:i/>
                <w:sz w:val="14"/>
                <w:szCs w:val="14"/>
              </w:rPr>
            </w:pPr>
            <w:r w:rsidRPr="004256C0">
              <w:rPr>
                <w:rFonts w:ascii="Arial Narrow" w:hAnsi="Arial Narrow" w:cs="Arial"/>
                <w:i/>
                <w:sz w:val="14"/>
                <w:szCs w:val="14"/>
              </w:rPr>
              <w:t>Date</w:t>
            </w:r>
          </w:p>
          <w:p w:rsidR="00E71514" w:rsidRPr="00D42450" w:rsidRDefault="00E71514" w:rsidP="0061421E">
            <w:pPr>
              <w:tabs>
                <w:tab w:val="left" w:pos="426"/>
                <w:tab w:val="right" w:pos="2636"/>
                <w:tab w:val="left" w:pos="4500"/>
                <w:tab w:val="left" w:pos="4860"/>
              </w:tabs>
              <w:spacing w:before="60" w:line="40" w:lineRule="atLeast"/>
              <w:ind w:left="180" w:right="60"/>
              <w:jc w:val="center"/>
              <w:rPr>
                <w:rFonts w:ascii="Arial Narrow" w:hAnsi="Arial Narrow" w:cs="Arial"/>
                <w:i/>
                <w:sz w:val="4"/>
                <w:szCs w:val="4"/>
              </w:rPr>
            </w:pPr>
          </w:p>
        </w:tc>
      </w:tr>
    </w:tbl>
    <w:p w:rsidR="00E71514" w:rsidRDefault="00E71514" w:rsidP="00E71514">
      <w:pPr>
        <w:ind w:left="180"/>
        <w:rPr>
          <w:sz w:val="4"/>
          <w:szCs w:val="4"/>
        </w:rPr>
      </w:pPr>
    </w:p>
    <w:p w:rsidR="00E71514" w:rsidRDefault="00E71514" w:rsidP="00E71514">
      <w:pPr>
        <w:ind w:left="180"/>
        <w:rPr>
          <w:sz w:val="4"/>
          <w:szCs w:val="4"/>
        </w:rPr>
      </w:pPr>
    </w:p>
    <w:p w:rsidR="00E71514" w:rsidRDefault="00E71514" w:rsidP="00E71514">
      <w:pPr>
        <w:ind w:left="180"/>
        <w:rPr>
          <w:sz w:val="4"/>
          <w:szCs w:val="4"/>
        </w:rPr>
        <w:sectPr w:rsidR="00E71514" w:rsidSect="00E71514">
          <w:type w:val="continuous"/>
          <w:pgSz w:w="11906" w:h="16838" w:code="9"/>
          <w:pgMar w:top="1034" w:right="851" w:bottom="851" w:left="851" w:header="709" w:footer="443" w:gutter="0"/>
          <w:cols w:num="2" w:space="720"/>
          <w:docGrid w:linePitch="360"/>
        </w:sectPr>
      </w:pPr>
    </w:p>
    <w:p w:rsidR="00933881" w:rsidRPr="00933881" w:rsidRDefault="00933881" w:rsidP="00933881">
      <w:pPr>
        <w:tabs>
          <w:tab w:val="left" w:pos="392"/>
          <w:tab w:val="right" w:pos="5107"/>
        </w:tabs>
        <w:rPr>
          <w:rFonts w:ascii="Arial Narrow" w:hAnsi="Arial Narrow" w:cs="Arial"/>
          <w:sz w:val="4"/>
        </w:rPr>
      </w:pPr>
    </w:p>
    <w:p w:rsidR="00933881" w:rsidRPr="0062139C" w:rsidRDefault="00FA3E98" w:rsidP="00933881">
      <w:pPr>
        <w:shd w:val="clear" w:color="auto" w:fill="000000"/>
        <w:ind w:left="1701" w:right="-57" w:hanging="1701"/>
        <w:rPr>
          <w:rFonts w:ascii="Arial Narrow" w:hAnsi="Arial Narrow" w:cs="Arial"/>
          <w:b/>
          <w:szCs w:val="24"/>
        </w:rPr>
      </w:pPr>
      <w:r>
        <w:rPr>
          <w:rFonts w:ascii="Arial Narrow" w:hAnsi="Arial Narrow" w:cs="Arial"/>
          <w:b/>
          <w:szCs w:val="24"/>
        </w:rPr>
        <w:t>12</w:t>
      </w:r>
      <w:r w:rsidR="00933881">
        <w:rPr>
          <w:rFonts w:ascii="Arial Narrow" w:hAnsi="Arial Narrow" w:cs="Arial"/>
          <w:b/>
          <w:szCs w:val="24"/>
        </w:rPr>
        <w:t xml:space="preserve">.   </w:t>
      </w:r>
      <w:r w:rsidR="00933881" w:rsidRPr="0062139C">
        <w:rPr>
          <w:rFonts w:ascii="Arial Narrow" w:hAnsi="Arial Narrow" w:cs="Arial"/>
          <w:b/>
          <w:szCs w:val="24"/>
        </w:rPr>
        <w:t>ACADEMIC QUALIFICATIONS</w:t>
      </w:r>
    </w:p>
    <w:p w:rsidR="00933881" w:rsidRPr="00E63A3A" w:rsidRDefault="00933881" w:rsidP="00933881">
      <w:pPr>
        <w:ind w:left="1701" w:right="-57" w:hanging="1701"/>
        <w:rPr>
          <w:rFonts w:ascii="Arial Narrow" w:hAnsi="Arial Narrow" w:cs="Arial"/>
          <w:b/>
          <w:sz w:val="12"/>
          <w:szCs w:val="24"/>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79"/>
        <w:gridCol w:w="2268"/>
        <w:gridCol w:w="1701"/>
      </w:tblGrid>
      <w:tr w:rsidR="00933881" w:rsidRPr="005F5C12" w:rsidTr="00B22F5F">
        <w:tc>
          <w:tcPr>
            <w:tcW w:w="6379" w:type="dxa"/>
            <w:tcBorders>
              <w:bottom w:val="single" w:sz="4" w:space="0" w:color="auto"/>
            </w:tcBorders>
          </w:tcPr>
          <w:p w:rsidR="00933881" w:rsidRPr="005F5C12" w:rsidRDefault="00933881" w:rsidP="00B22F5F">
            <w:pPr>
              <w:jc w:val="center"/>
              <w:rPr>
                <w:rFonts w:ascii="Arial Narrow" w:hAnsi="Arial Narrow" w:cs="Arial"/>
                <w:b/>
                <w:sz w:val="20"/>
              </w:rPr>
            </w:pPr>
            <w:r w:rsidRPr="005F5C12">
              <w:rPr>
                <w:rFonts w:ascii="Arial Narrow" w:hAnsi="Arial Narrow" w:cs="Arial"/>
                <w:b/>
                <w:sz w:val="20"/>
              </w:rPr>
              <w:t>QUALIFICATIONS &amp; INSTITUTION</w:t>
            </w:r>
          </w:p>
        </w:tc>
        <w:tc>
          <w:tcPr>
            <w:tcW w:w="2268" w:type="dxa"/>
            <w:tcBorders>
              <w:bottom w:val="single" w:sz="4" w:space="0" w:color="auto"/>
            </w:tcBorders>
          </w:tcPr>
          <w:p w:rsidR="00933881" w:rsidRPr="005F5C12" w:rsidRDefault="00933881" w:rsidP="00B22F5F">
            <w:pPr>
              <w:jc w:val="center"/>
              <w:rPr>
                <w:rFonts w:ascii="Arial Narrow" w:hAnsi="Arial Narrow" w:cs="Arial"/>
                <w:b/>
                <w:sz w:val="20"/>
              </w:rPr>
            </w:pPr>
            <w:r w:rsidRPr="005F5C12">
              <w:rPr>
                <w:rFonts w:ascii="Arial Narrow" w:hAnsi="Arial Narrow" w:cs="Arial"/>
                <w:b/>
                <w:sz w:val="20"/>
              </w:rPr>
              <w:t>DATE COMPLETED</w:t>
            </w:r>
          </w:p>
        </w:tc>
        <w:tc>
          <w:tcPr>
            <w:tcW w:w="1701" w:type="dxa"/>
            <w:tcBorders>
              <w:bottom w:val="single" w:sz="4" w:space="0" w:color="auto"/>
            </w:tcBorders>
          </w:tcPr>
          <w:p w:rsidR="00933881" w:rsidRPr="005F5C12" w:rsidRDefault="00933881" w:rsidP="00B22F5F">
            <w:pPr>
              <w:jc w:val="center"/>
              <w:rPr>
                <w:rFonts w:ascii="Arial Narrow" w:hAnsi="Arial Narrow" w:cs="Arial"/>
                <w:b/>
                <w:sz w:val="20"/>
              </w:rPr>
            </w:pPr>
            <w:r w:rsidRPr="005F5C12">
              <w:rPr>
                <w:rFonts w:ascii="Arial Narrow" w:hAnsi="Arial Narrow" w:cs="Arial"/>
                <w:b/>
                <w:sz w:val="20"/>
              </w:rPr>
              <w:t>COPY ATTACHED</w:t>
            </w:r>
          </w:p>
        </w:tc>
      </w:tr>
      <w:tr w:rsidR="00933881" w:rsidRPr="005F5C12" w:rsidTr="00B22F5F">
        <w:tc>
          <w:tcPr>
            <w:tcW w:w="6379" w:type="dxa"/>
            <w:shd w:val="clear" w:color="auto" w:fill="C0C0C0"/>
            <w:vAlign w:val="center"/>
          </w:tcPr>
          <w:p w:rsidR="00933881" w:rsidRPr="005F5C12" w:rsidRDefault="00933881" w:rsidP="00B22F5F">
            <w:pPr>
              <w:ind w:right="1"/>
              <w:jc w:val="both"/>
              <w:rPr>
                <w:rFonts w:ascii="Arial Narrow" w:hAnsi="Arial Narrow" w:cs="Arial"/>
                <w:i/>
                <w:sz w:val="20"/>
              </w:rPr>
            </w:pPr>
            <w:r w:rsidRPr="005F5C12">
              <w:rPr>
                <w:rFonts w:ascii="Arial Narrow" w:hAnsi="Arial Narrow" w:cs="Arial"/>
                <w:b/>
                <w:i/>
                <w:sz w:val="20"/>
              </w:rPr>
              <w:t>Example</w:t>
            </w:r>
            <w:r w:rsidRPr="005F5C12">
              <w:rPr>
                <w:rFonts w:ascii="Arial Narrow" w:hAnsi="Arial Narrow" w:cs="Arial"/>
                <w:i/>
                <w:sz w:val="20"/>
              </w:rPr>
              <w:t xml:space="preserve">: </w:t>
            </w:r>
          </w:p>
          <w:p w:rsidR="00933881" w:rsidRPr="005F5C12" w:rsidRDefault="00933881" w:rsidP="00B22F5F">
            <w:pPr>
              <w:ind w:right="1"/>
              <w:jc w:val="both"/>
              <w:rPr>
                <w:rFonts w:ascii="Arial Narrow" w:hAnsi="Arial Narrow" w:cs="Arial"/>
                <w:i/>
                <w:sz w:val="20"/>
              </w:rPr>
            </w:pPr>
            <w:r w:rsidRPr="005F5C12">
              <w:rPr>
                <w:rFonts w:ascii="Arial Narrow" w:hAnsi="Arial Narrow" w:cs="Arial"/>
                <w:i/>
                <w:sz w:val="20"/>
              </w:rPr>
              <w:t>Certificate III in Information Technology (Software Applications) ICA30105</w:t>
            </w:r>
          </w:p>
          <w:p w:rsidR="00933881" w:rsidRPr="005F5C12" w:rsidRDefault="00933881" w:rsidP="00B22F5F">
            <w:pPr>
              <w:ind w:right="1"/>
              <w:jc w:val="both"/>
              <w:rPr>
                <w:rFonts w:ascii="Arial Narrow" w:hAnsi="Arial Narrow" w:cs="Arial"/>
                <w:i/>
                <w:sz w:val="20"/>
              </w:rPr>
            </w:pPr>
            <w:r w:rsidRPr="005F5C12">
              <w:rPr>
                <w:rFonts w:ascii="Arial Narrow" w:hAnsi="Arial Narrow" w:cs="Arial"/>
                <w:i/>
                <w:sz w:val="20"/>
              </w:rPr>
              <w:t>TAFE Sydney Institute – Ultimo College</w:t>
            </w:r>
          </w:p>
          <w:p w:rsidR="00933881" w:rsidRPr="005F5C12" w:rsidRDefault="00933881" w:rsidP="00B22F5F">
            <w:pPr>
              <w:ind w:right="1"/>
              <w:jc w:val="both"/>
              <w:rPr>
                <w:rFonts w:ascii="Arial Narrow" w:hAnsi="Arial Narrow" w:cs="Arial"/>
                <w:i/>
                <w:sz w:val="20"/>
              </w:rPr>
            </w:pPr>
          </w:p>
        </w:tc>
        <w:tc>
          <w:tcPr>
            <w:tcW w:w="2268" w:type="dxa"/>
            <w:shd w:val="clear" w:color="auto" w:fill="C0C0C0"/>
          </w:tcPr>
          <w:p w:rsidR="00933881" w:rsidRPr="005F5C12" w:rsidRDefault="00933881" w:rsidP="00B22F5F">
            <w:pPr>
              <w:ind w:right="1"/>
              <w:jc w:val="center"/>
              <w:rPr>
                <w:rFonts w:ascii="Arial Narrow" w:hAnsi="Arial Narrow" w:cs="Arial"/>
                <w:i/>
                <w:sz w:val="20"/>
              </w:rPr>
            </w:pPr>
          </w:p>
          <w:p w:rsidR="00933881" w:rsidRPr="005F5C12" w:rsidRDefault="00933881" w:rsidP="00B22F5F">
            <w:pPr>
              <w:ind w:right="1"/>
              <w:jc w:val="center"/>
              <w:rPr>
                <w:rFonts w:ascii="Arial Narrow" w:hAnsi="Arial Narrow" w:cs="Arial"/>
                <w:i/>
                <w:sz w:val="20"/>
              </w:rPr>
            </w:pPr>
            <w:r w:rsidRPr="005F5C12">
              <w:rPr>
                <w:rFonts w:ascii="Arial Narrow" w:hAnsi="Arial Narrow" w:cs="Arial"/>
                <w:i/>
                <w:sz w:val="20"/>
              </w:rPr>
              <w:t>December 2007</w:t>
            </w:r>
          </w:p>
          <w:p w:rsidR="00933881" w:rsidRPr="005F5C12" w:rsidRDefault="00933881" w:rsidP="00B22F5F">
            <w:pPr>
              <w:jc w:val="center"/>
              <w:rPr>
                <w:rFonts w:ascii="Arial Narrow" w:hAnsi="Arial Narrow" w:cs="Arial"/>
                <w:b/>
                <w:sz w:val="20"/>
              </w:rPr>
            </w:pPr>
          </w:p>
        </w:tc>
        <w:tc>
          <w:tcPr>
            <w:tcW w:w="1701" w:type="dxa"/>
            <w:shd w:val="clear" w:color="auto" w:fill="C0C0C0"/>
          </w:tcPr>
          <w:p w:rsidR="00933881" w:rsidRPr="005F5C12" w:rsidRDefault="00933881" w:rsidP="00B22F5F">
            <w:pPr>
              <w:jc w:val="center"/>
              <w:rPr>
                <w:rFonts w:ascii="Arial Narrow" w:hAnsi="Arial Narrow" w:cs="Arial"/>
                <w:sz w:val="20"/>
              </w:rPr>
            </w:pPr>
          </w:p>
          <w:p w:rsidR="00933881" w:rsidRPr="005F5C12" w:rsidRDefault="00933881" w:rsidP="00B22F5F">
            <w:pPr>
              <w:jc w:val="center"/>
              <w:rPr>
                <w:rFonts w:ascii="Arial Narrow" w:hAnsi="Arial Narrow" w:cs="Arial"/>
                <w:sz w:val="20"/>
              </w:rPr>
            </w:pPr>
            <w:r w:rsidRPr="005F5C12">
              <w:rPr>
                <w:rFonts w:ascii="Arial Narrow" w:hAnsi="Arial Narrow" w:cs="Arial"/>
                <w:sz w:val="20"/>
              </w:rPr>
              <w:t>Yes</w:t>
            </w:r>
          </w:p>
        </w:tc>
      </w:tr>
      <w:tr w:rsidR="00933881" w:rsidRPr="005F5C12" w:rsidTr="00B22F5F">
        <w:tc>
          <w:tcPr>
            <w:tcW w:w="6379" w:type="dxa"/>
          </w:tcPr>
          <w:p w:rsidR="00933881" w:rsidRPr="005F5C12" w:rsidRDefault="00933881" w:rsidP="00B22F5F">
            <w:pPr>
              <w:rPr>
                <w:rFonts w:ascii="Arial Narrow" w:hAnsi="Arial Narrow" w:cs="Arial"/>
                <w:b/>
                <w:sz w:val="20"/>
              </w:rPr>
            </w:pPr>
            <w:r w:rsidRPr="005F5C12">
              <w:rPr>
                <w:rFonts w:ascii="Arial Narrow" w:hAnsi="Arial Narrow" w:cs="Arial"/>
                <w:b/>
                <w:sz w:val="20"/>
              </w:rPr>
              <w:t>1.</w:t>
            </w:r>
          </w:p>
          <w:p w:rsidR="00933881" w:rsidRPr="005F5C12" w:rsidRDefault="00933881" w:rsidP="00B22F5F">
            <w:pPr>
              <w:rPr>
                <w:rFonts w:ascii="Arial Narrow" w:hAnsi="Arial Narrow" w:cs="Arial"/>
                <w:b/>
                <w:sz w:val="20"/>
              </w:rPr>
            </w:pPr>
          </w:p>
        </w:tc>
        <w:tc>
          <w:tcPr>
            <w:tcW w:w="2268" w:type="dxa"/>
          </w:tcPr>
          <w:p w:rsidR="00933881" w:rsidRPr="005F5C12" w:rsidRDefault="00933881" w:rsidP="00B22F5F">
            <w:pPr>
              <w:rPr>
                <w:rFonts w:ascii="Arial Narrow" w:hAnsi="Arial Narrow" w:cs="Arial"/>
                <w:b/>
                <w:sz w:val="20"/>
              </w:rPr>
            </w:pPr>
          </w:p>
        </w:tc>
        <w:tc>
          <w:tcPr>
            <w:tcW w:w="1701" w:type="dxa"/>
          </w:tcPr>
          <w:p w:rsidR="00933881" w:rsidRPr="005F5C12" w:rsidRDefault="00933881" w:rsidP="00B22F5F">
            <w:pPr>
              <w:rPr>
                <w:rFonts w:ascii="Arial Narrow" w:hAnsi="Arial Narrow" w:cs="Arial"/>
                <w:b/>
                <w:sz w:val="20"/>
              </w:rPr>
            </w:pPr>
          </w:p>
        </w:tc>
      </w:tr>
      <w:tr w:rsidR="00933881" w:rsidRPr="005F5C12" w:rsidTr="00B22F5F">
        <w:tc>
          <w:tcPr>
            <w:tcW w:w="6379" w:type="dxa"/>
          </w:tcPr>
          <w:p w:rsidR="00933881" w:rsidRPr="005F5C12" w:rsidRDefault="00933881" w:rsidP="00B22F5F">
            <w:pPr>
              <w:rPr>
                <w:rFonts w:ascii="Arial Narrow" w:hAnsi="Arial Narrow" w:cs="Arial"/>
                <w:b/>
                <w:sz w:val="20"/>
              </w:rPr>
            </w:pPr>
            <w:r w:rsidRPr="005F5C12">
              <w:rPr>
                <w:rFonts w:ascii="Arial Narrow" w:hAnsi="Arial Narrow" w:cs="Arial"/>
                <w:b/>
                <w:sz w:val="20"/>
              </w:rPr>
              <w:t>2.</w:t>
            </w:r>
          </w:p>
          <w:p w:rsidR="00933881" w:rsidRPr="005F5C12" w:rsidRDefault="00933881" w:rsidP="00B22F5F">
            <w:pPr>
              <w:rPr>
                <w:rFonts w:ascii="Arial Narrow" w:hAnsi="Arial Narrow" w:cs="Arial"/>
                <w:b/>
                <w:sz w:val="20"/>
              </w:rPr>
            </w:pPr>
          </w:p>
        </w:tc>
        <w:tc>
          <w:tcPr>
            <w:tcW w:w="2268" w:type="dxa"/>
          </w:tcPr>
          <w:p w:rsidR="00933881" w:rsidRPr="005F5C12" w:rsidRDefault="00933881" w:rsidP="00B22F5F">
            <w:pPr>
              <w:rPr>
                <w:rFonts w:ascii="Arial Narrow" w:hAnsi="Arial Narrow" w:cs="Arial"/>
                <w:b/>
                <w:sz w:val="20"/>
              </w:rPr>
            </w:pPr>
          </w:p>
        </w:tc>
        <w:tc>
          <w:tcPr>
            <w:tcW w:w="1701" w:type="dxa"/>
          </w:tcPr>
          <w:p w:rsidR="00933881" w:rsidRPr="005F5C12" w:rsidRDefault="00933881" w:rsidP="00B22F5F">
            <w:pPr>
              <w:rPr>
                <w:rFonts w:ascii="Arial Narrow" w:hAnsi="Arial Narrow" w:cs="Arial"/>
                <w:b/>
                <w:sz w:val="20"/>
              </w:rPr>
            </w:pPr>
          </w:p>
        </w:tc>
      </w:tr>
      <w:tr w:rsidR="00933881" w:rsidRPr="005F5C12" w:rsidTr="00B22F5F">
        <w:tc>
          <w:tcPr>
            <w:tcW w:w="6379" w:type="dxa"/>
          </w:tcPr>
          <w:p w:rsidR="00933881" w:rsidRPr="005F5C12" w:rsidRDefault="00933881" w:rsidP="00B22F5F">
            <w:pPr>
              <w:rPr>
                <w:rFonts w:ascii="Arial Narrow" w:hAnsi="Arial Narrow" w:cs="Arial"/>
                <w:b/>
                <w:sz w:val="20"/>
              </w:rPr>
            </w:pPr>
            <w:r w:rsidRPr="005F5C12">
              <w:rPr>
                <w:rFonts w:ascii="Arial Narrow" w:hAnsi="Arial Narrow" w:cs="Arial"/>
                <w:b/>
                <w:sz w:val="20"/>
              </w:rPr>
              <w:t>3.</w:t>
            </w:r>
          </w:p>
          <w:p w:rsidR="00933881" w:rsidRPr="005F5C12" w:rsidRDefault="00933881" w:rsidP="00B22F5F">
            <w:pPr>
              <w:rPr>
                <w:rFonts w:ascii="Arial Narrow" w:hAnsi="Arial Narrow" w:cs="Arial"/>
                <w:b/>
                <w:sz w:val="20"/>
              </w:rPr>
            </w:pPr>
          </w:p>
        </w:tc>
        <w:tc>
          <w:tcPr>
            <w:tcW w:w="2268" w:type="dxa"/>
          </w:tcPr>
          <w:p w:rsidR="00933881" w:rsidRPr="005F5C12" w:rsidRDefault="00933881" w:rsidP="00B22F5F">
            <w:pPr>
              <w:rPr>
                <w:rFonts w:ascii="Arial Narrow" w:hAnsi="Arial Narrow" w:cs="Arial"/>
                <w:b/>
                <w:sz w:val="20"/>
              </w:rPr>
            </w:pPr>
          </w:p>
        </w:tc>
        <w:tc>
          <w:tcPr>
            <w:tcW w:w="1701" w:type="dxa"/>
          </w:tcPr>
          <w:p w:rsidR="00933881" w:rsidRPr="005F5C12" w:rsidRDefault="00933881" w:rsidP="00B22F5F">
            <w:pPr>
              <w:rPr>
                <w:rFonts w:ascii="Arial Narrow" w:hAnsi="Arial Narrow" w:cs="Arial"/>
                <w:b/>
                <w:sz w:val="20"/>
              </w:rPr>
            </w:pPr>
          </w:p>
        </w:tc>
      </w:tr>
      <w:tr w:rsidR="00933881" w:rsidRPr="005F5C12" w:rsidTr="00B22F5F">
        <w:tc>
          <w:tcPr>
            <w:tcW w:w="6379" w:type="dxa"/>
          </w:tcPr>
          <w:p w:rsidR="00933881" w:rsidRPr="005F5C12" w:rsidRDefault="00933881" w:rsidP="00B22F5F">
            <w:pPr>
              <w:rPr>
                <w:rFonts w:ascii="Arial Narrow" w:hAnsi="Arial Narrow" w:cs="Arial"/>
                <w:b/>
                <w:sz w:val="20"/>
              </w:rPr>
            </w:pPr>
            <w:r w:rsidRPr="005F5C12">
              <w:rPr>
                <w:rFonts w:ascii="Arial Narrow" w:hAnsi="Arial Narrow" w:cs="Arial"/>
                <w:b/>
                <w:sz w:val="20"/>
              </w:rPr>
              <w:t>4.</w:t>
            </w:r>
          </w:p>
          <w:p w:rsidR="00933881" w:rsidRPr="005F5C12" w:rsidRDefault="00933881" w:rsidP="00B22F5F">
            <w:pPr>
              <w:rPr>
                <w:rFonts w:ascii="Arial Narrow" w:hAnsi="Arial Narrow" w:cs="Arial"/>
                <w:b/>
                <w:sz w:val="20"/>
              </w:rPr>
            </w:pPr>
          </w:p>
        </w:tc>
        <w:tc>
          <w:tcPr>
            <w:tcW w:w="2268" w:type="dxa"/>
          </w:tcPr>
          <w:p w:rsidR="00933881" w:rsidRPr="005F5C12" w:rsidRDefault="00933881" w:rsidP="00B22F5F">
            <w:pPr>
              <w:rPr>
                <w:rFonts w:ascii="Arial Narrow" w:hAnsi="Arial Narrow" w:cs="Arial"/>
                <w:b/>
                <w:sz w:val="20"/>
              </w:rPr>
            </w:pPr>
          </w:p>
        </w:tc>
        <w:tc>
          <w:tcPr>
            <w:tcW w:w="1701" w:type="dxa"/>
          </w:tcPr>
          <w:p w:rsidR="00933881" w:rsidRPr="005F5C12" w:rsidRDefault="00933881" w:rsidP="00B22F5F">
            <w:pPr>
              <w:rPr>
                <w:rFonts w:ascii="Arial Narrow" w:hAnsi="Arial Narrow" w:cs="Arial"/>
                <w:b/>
                <w:sz w:val="20"/>
              </w:rPr>
            </w:pPr>
          </w:p>
        </w:tc>
      </w:tr>
    </w:tbl>
    <w:p w:rsidR="00933881" w:rsidRPr="009353B4" w:rsidRDefault="00933881" w:rsidP="00933881">
      <w:pPr>
        <w:tabs>
          <w:tab w:val="left" w:pos="426"/>
          <w:tab w:val="right" w:pos="2636"/>
        </w:tabs>
        <w:outlineLvl w:val="0"/>
        <w:rPr>
          <w:rFonts w:ascii="Arial Narrow" w:hAnsi="Arial Narrow" w:cs="Arial"/>
          <w:b/>
          <w:sz w:val="8"/>
          <w:szCs w:val="8"/>
        </w:rPr>
      </w:pPr>
    </w:p>
    <w:p w:rsidR="00933881" w:rsidRPr="009353B4" w:rsidRDefault="00933881" w:rsidP="00933881">
      <w:pPr>
        <w:tabs>
          <w:tab w:val="left" w:pos="426"/>
          <w:tab w:val="right" w:pos="2636"/>
        </w:tabs>
        <w:outlineLvl w:val="0"/>
        <w:rPr>
          <w:rFonts w:ascii="Arial Narrow" w:hAnsi="Arial Narrow" w:cs="Arial"/>
          <w:b/>
          <w:sz w:val="8"/>
          <w:szCs w:val="8"/>
        </w:rPr>
      </w:pPr>
    </w:p>
    <w:p w:rsidR="00933881" w:rsidRPr="009353B4" w:rsidRDefault="00933881" w:rsidP="00933881">
      <w:pPr>
        <w:tabs>
          <w:tab w:val="left" w:pos="426"/>
          <w:tab w:val="right" w:pos="2636"/>
        </w:tabs>
        <w:outlineLvl w:val="0"/>
        <w:rPr>
          <w:rFonts w:ascii="Arial Narrow" w:hAnsi="Arial Narrow" w:cs="Arial"/>
          <w:b/>
          <w:sz w:val="8"/>
          <w:szCs w:val="8"/>
        </w:rPr>
      </w:pPr>
    </w:p>
    <w:p w:rsidR="00933881" w:rsidRPr="0062139C" w:rsidRDefault="00FA3E98" w:rsidP="00933881">
      <w:pPr>
        <w:shd w:val="clear" w:color="auto" w:fill="000000"/>
        <w:ind w:left="1701" w:right="-57" w:hanging="1701"/>
        <w:rPr>
          <w:rFonts w:ascii="Arial Narrow" w:hAnsi="Arial Narrow" w:cs="Arial"/>
          <w:b/>
          <w:szCs w:val="24"/>
        </w:rPr>
      </w:pPr>
      <w:r>
        <w:rPr>
          <w:rFonts w:ascii="Arial Narrow" w:hAnsi="Arial Narrow" w:cs="Arial"/>
          <w:b/>
          <w:szCs w:val="24"/>
        </w:rPr>
        <w:t>13</w:t>
      </w:r>
      <w:r w:rsidR="00933881">
        <w:rPr>
          <w:rFonts w:ascii="Arial Narrow" w:hAnsi="Arial Narrow" w:cs="Arial"/>
          <w:b/>
          <w:szCs w:val="24"/>
        </w:rPr>
        <w:t xml:space="preserve">. </w:t>
      </w:r>
      <w:r w:rsidR="00933881" w:rsidRPr="0062139C">
        <w:rPr>
          <w:rFonts w:ascii="Arial Narrow" w:hAnsi="Arial Narrow" w:cs="Arial"/>
          <w:b/>
          <w:szCs w:val="24"/>
        </w:rPr>
        <w:t>OVERVIEW OF OTHER EDUCATION AND TRAINING RELEVANT TO YOUR APPLICATION</w:t>
      </w:r>
    </w:p>
    <w:p w:rsidR="00933881" w:rsidRPr="009353B4" w:rsidRDefault="00933881" w:rsidP="00933881">
      <w:pPr>
        <w:spacing w:line="0" w:lineRule="atLeast"/>
        <w:rPr>
          <w:rFonts w:ascii="Arial Narrow" w:hAnsi="Arial Narrow" w:cs="Arial"/>
          <w:b/>
          <w:sz w:val="4"/>
          <w:szCs w:val="4"/>
        </w:rPr>
      </w:pPr>
    </w:p>
    <w:p w:rsidR="00933881" w:rsidRPr="009353B4" w:rsidRDefault="00933881" w:rsidP="00933881">
      <w:pPr>
        <w:rPr>
          <w:rFonts w:ascii="Arial Narrow" w:hAnsi="Arial Narrow" w:cs="Arial"/>
          <w:sz w:val="16"/>
          <w:szCs w:val="16"/>
        </w:rPr>
      </w:pPr>
    </w:p>
    <w:tbl>
      <w:tblPr>
        <w:tblW w:w="102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20"/>
        <w:gridCol w:w="3150"/>
        <w:gridCol w:w="1985"/>
        <w:gridCol w:w="1349"/>
        <w:gridCol w:w="1260"/>
      </w:tblGrid>
      <w:tr w:rsidR="00933881" w:rsidRPr="005F5C12" w:rsidTr="00B22F5F">
        <w:tc>
          <w:tcPr>
            <w:tcW w:w="2520" w:type="dxa"/>
            <w:tcBorders>
              <w:bottom w:val="single" w:sz="4" w:space="0" w:color="auto"/>
            </w:tcBorders>
          </w:tcPr>
          <w:p w:rsidR="00933881" w:rsidRPr="005F5C12" w:rsidRDefault="00933881" w:rsidP="00B22F5F">
            <w:pPr>
              <w:spacing w:line="360" w:lineRule="auto"/>
              <w:jc w:val="center"/>
              <w:rPr>
                <w:rFonts w:ascii="Arial Narrow" w:hAnsi="Arial Narrow" w:cs="Arial"/>
                <w:b/>
                <w:sz w:val="22"/>
                <w:szCs w:val="22"/>
              </w:rPr>
            </w:pPr>
            <w:r w:rsidRPr="005F5C12">
              <w:rPr>
                <w:rFonts w:ascii="Arial Narrow" w:hAnsi="Arial Narrow" w:cs="Arial"/>
                <w:b/>
                <w:sz w:val="22"/>
                <w:szCs w:val="22"/>
              </w:rPr>
              <w:t>INSTITUTION</w:t>
            </w:r>
          </w:p>
        </w:tc>
        <w:tc>
          <w:tcPr>
            <w:tcW w:w="3150" w:type="dxa"/>
            <w:tcBorders>
              <w:bottom w:val="single" w:sz="4" w:space="0" w:color="auto"/>
            </w:tcBorders>
          </w:tcPr>
          <w:p w:rsidR="00933881" w:rsidRPr="005F5C12" w:rsidRDefault="00933881" w:rsidP="00B22F5F">
            <w:pPr>
              <w:spacing w:line="360" w:lineRule="auto"/>
              <w:jc w:val="center"/>
              <w:rPr>
                <w:rFonts w:ascii="Arial Narrow" w:hAnsi="Arial Narrow" w:cs="Arial"/>
                <w:b/>
                <w:sz w:val="22"/>
                <w:szCs w:val="22"/>
              </w:rPr>
            </w:pPr>
            <w:r w:rsidRPr="005F5C12">
              <w:rPr>
                <w:rFonts w:ascii="Arial Narrow" w:hAnsi="Arial Narrow" w:cs="Arial"/>
                <w:b/>
                <w:sz w:val="22"/>
                <w:szCs w:val="22"/>
              </w:rPr>
              <w:t>COURSE NAME</w:t>
            </w:r>
          </w:p>
        </w:tc>
        <w:tc>
          <w:tcPr>
            <w:tcW w:w="1985" w:type="dxa"/>
            <w:tcBorders>
              <w:bottom w:val="single" w:sz="4" w:space="0" w:color="auto"/>
            </w:tcBorders>
          </w:tcPr>
          <w:p w:rsidR="00933881" w:rsidRPr="005F5C12" w:rsidRDefault="00933881" w:rsidP="00B22F5F">
            <w:pPr>
              <w:spacing w:line="360" w:lineRule="auto"/>
              <w:jc w:val="center"/>
              <w:rPr>
                <w:rFonts w:ascii="Arial Narrow" w:hAnsi="Arial Narrow" w:cs="Arial"/>
                <w:b/>
                <w:sz w:val="22"/>
                <w:szCs w:val="22"/>
              </w:rPr>
            </w:pPr>
            <w:r w:rsidRPr="005F5C12">
              <w:rPr>
                <w:rFonts w:ascii="Arial Narrow" w:hAnsi="Arial Narrow" w:cs="Arial"/>
                <w:b/>
                <w:sz w:val="22"/>
                <w:szCs w:val="22"/>
              </w:rPr>
              <w:t>AWARD</w:t>
            </w:r>
          </w:p>
        </w:tc>
        <w:tc>
          <w:tcPr>
            <w:tcW w:w="1349" w:type="dxa"/>
            <w:tcBorders>
              <w:bottom w:val="single" w:sz="4" w:space="0" w:color="auto"/>
            </w:tcBorders>
          </w:tcPr>
          <w:p w:rsidR="00933881" w:rsidRPr="005F5C12" w:rsidRDefault="00933881" w:rsidP="00B22F5F">
            <w:pPr>
              <w:spacing w:line="360" w:lineRule="auto"/>
              <w:jc w:val="center"/>
              <w:rPr>
                <w:rFonts w:ascii="Arial Narrow" w:hAnsi="Arial Narrow" w:cs="Arial"/>
                <w:b/>
                <w:sz w:val="22"/>
                <w:szCs w:val="22"/>
              </w:rPr>
            </w:pPr>
            <w:r w:rsidRPr="005F5C12">
              <w:rPr>
                <w:rFonts w:ascii="Arial Narrow" w:hAnsi="Arial Narrow" w:cs="Arial"/>
                <w:b/>
                <w:sz w:val="22"/>
                <w:szCs w:val="22"/>
              </w:rPr>
              <w:t>DATE COMPLETED</w:t>
            </w:r>
          </w:p>
        </w:tc>
        <w:tc>
          <w:tcPr>
            <w:tcW w:w="1260" w:type="dxa"/>
            <w:tcBorders>
              <w:bottom w:val="single" w:sz="4" w:space="0" w:color="auto"/>
            </w:tcBorders>
          </w:tcPr>
          <w:p w:rsidR="00933881" w:rsidRPr="005F5C12" w:rsidRDefault="00933881" w:rsidP="00B22F5F">
            <w:pPr>
              <w:spacing w:line="360" w:lineRule="auto"/>
              <w:jc w:val="center"/>
              <w:rPr>
                <w:rFonts w:ascii="Arial Narrow" w:hAnsi="Arial Narrow" w:cs="Arial"/>
                <w:b/>
                <w:sz w:val="22"/>
                <w:szCs w:val="22"/>
              </w:rPr>
            </w:pPr>
            <w:r w:rsidRPr="005F5C12">
              <w:rPr>
                <w:rFonts w:ascii="Arial Narrow" w:hAnsi="Arial Narrow" w:cs="Arial"/>
                <w:b/>
                <w:sz w:val="22"/>
                <w:szCs w:val="22"/>
              </w:rPr>
              <w:t>COPY ATTACHED</w:t>
            </w:r>
          </w:p>
        </w:tc>
      </w:tr>
      <w:tr w:rsidR="00933881" w:rsidRPr="005F5C12" w:rsidTr="00B22F5F">
        <w:tc>
          <w:tcPr>
            <w:tcW w:w="2520" w:type="dxa"/>
            <w:shd w:val="clear" w:color="auto" w:fill="C0C0C0"/>
          </w:tcPr>
          <w:p w:rsidR="00933881" w:rsidRPr="005F5C12" w:rsidRDefault="00933881" w:rsidP="00B22F5F">
            <w:pPr>
              <w:ind w:right="1"/>
              <w:jc w:val="both"/>
              <w:rPr>
                <w:rFonts w:ascii="Arial Narrow" w:hAnsi="Arial Narrow" w:cs="Arial"/>
                <w:i/>
                <w:sz w:val="20"/>
              </w:rPr>
            </w:pPr>
            <w:r w:rsidRPr="005F5C12">
              <w:rPr>
                <w:rFonts w:ascii="Arial Narrow" w:hAnsi="Arial Narrow" w:cs="Arial"/>
                <w:b/>
                <w:i/>
                <w:sz w:val="20"/>
              </w:rPr>
              <w:t>Example</w:t>
            </w:r>
            <w:r w:rsidRPr="005F5C12">
              <w:rPr>
                <w:rFonts w:ascii="Arial Narrow" w:hAnsi="Arial Narrow" w:cs="Arial"/>
                <w:i/>
                <w:sz w:val="20"/>
              </w:rPr>
              <w:t>: Australian Institute of Music (AIM)</w:t>
            </w:r>
          </w:p>
        </w:tc>
        <w:tc>
          <w:tcPr>
            <w:tcW w:w="3150" w:type="dxa"/>
            <w:shd w:val="clear" w:color="auto" w:fill="C0C0C0"/>
          </w:tcPr>
          <w:p w:rsidR="00933881" w:rsidRPr="005F5C12" w:rsidRDefault="00933881" w:rsidP="00B22F5F">
            <w:pPr>
              <w:rPr>
                <w:rFonts w:ascii="Arial Narrow" w:hAnsi="Arial Narrow" w:cs="Arial"/>
                <w:sz w:val="20"/>
              </w:rPr>
            </w:pPr>
            <w:r w:rsidRPr="005F5C12">
              <w:rPr>
                <w:rFonts w:ascii="Arial Narrow" w:hAnsi="Arial Narrow" w:cs="Arial"/>
                <w:sz w:val="20"/>
              </w:rPr>
              <w:t>Music (Audio Technology)</w:t>
            </w:r>
          </w:p>
        </w:tc>
        <w:tc>
          <w:tcPr>
            <w:tcW w:w="1985" w:type="dxa"/>
            <w:shd w:val="clear" w:color="auto" w:fill="C0C0C0"/>
          </w:tcPr>
          <w:p w:rsidR="00933881" w:rsidRPr="005F5C12" w:rsidRDefault="00933881" w:rsidP="00B22F5F">
            <w:pPr>
              <w:ind w:right="1"/>
              <w:rPr>
                <w:rFonts w:ascii="Arial Narrow" w:hAnsi="Arial Narrow" w:cs="Arial"/>
                <w:i/>
                <w:sz w:val="20"/>
              </w:rPr>
            </w:pPr>
            <w:r>
              <w:rPr>
                <w:rFonts w:ascii="Arial Narrow" w:hAnsi="Arial Narrow" w:cs="Arial"/>
                <w:i/>
                <w:sz w:val="20"/>
              </w:rPr>
              <w:t>Graduate Certificate</w:t>
            </w:r>
          </w:p>
        </w:tc>
        <w:tc>
          <w:tcPr>
            <w:tcW w:w="1349" w:type="dxa"/>
            <w:shd w:val="clear" w:color="auto" w:fill="C0C0C0"/>
          </w:tcPr>
          <w:p w:rsidR="00933881" w:rsidRPr="005F5C12" w:rsidRDefault="00933881" w:rsidP="00B22F5F">
            <w:pPr>
              <w:ind w:right="1"/>
              <w:jc w:val="center"/>
              <w:rPr>
                <w:rFonts w:ascii="Arial Narrow" w:hAnsi="Arial Narrow" w:cs="Arial"/>
                <w:i/>
                <w:sz w:val="20"/>
              </w:rPr>
            </w:pPr>
            <w:r w:rsidRPr="005F5C12">
              <w:rPr>
                <w:rFonts w:ascii="Arial Narrow" w:hAnsi="Arial Narrow" w:cs="Arial"/>
                <w:i/>
                <w:sz w:val="20"/>
              </w:rPr>
              <w:t>December 2006</w:t>
            </w:r>
          </w:p>
        </w:tc>
        <w:tc>
          <w:tcPr>
            <w:tcW w:w="1260" w:type="dxa"/>
            <w:shd w:val="clear" w:color="auto" w:fill="C0C0C0"/>
          </w:tcPr>
          <w:p w:rsidR="00933881" w:rsidRPr="005F5C12" w:rsidRDefault="00933881" w:rsidP="00B22F5F">
            <w:pPr>
              <w:ind w:right="1"/>
              <w:jc w:val="center"/>
              <w:rPr>
                <w:rFonts w:ascii="Arial Narrow" w:hAnsi="Arial Narrow" w:cs="Arial"/>
                <w:sz w:val="20"/>
              </w:rPr>
            </w:pPr>
            <w:r w:rsidRPr="005F5C12">
              <w:rPr>
                <w:rFonts w:ascii="Arial Narrow" w:hAnsi="Arial Narrow" w:cs="Arial"/>
                <w:sz w:val="20"/>
              </w:rPr>
              <w:t>Yes</w:t>
            </w:r>
          </w:p>
        </w:tc>
      </w:tr>
      <w:tr w:rsidR="00933881" w:rsidRPr="005F5C12" w:rsidTr="00B22F5F">
        <w:tc>
          <w:tcPr>
            <w:tcW w:w="2520" w:type="dxa"/>
          </w:tcPr>
          <w:p w:rsidR="00933881" w:rsidRPr="005F5C12" w:rsidRDefault="00933881" w:rsidP="00B22F5F">
            <w:pPr>
              <w:spacing w:line="360" w:lineRule="auto"/>
              <w:rPr>
                <w:rFonts w:ascii="Arial Narrow" w:hAnsi="Arial Narrow" w:cs="Arial"/>
                <w:sz w:val="16"/>
                <w:szCs w:val="16"/>
              </w:rPr>
            </w:pPr>
            <w:r w:rsidRPr="005F5C12">
              <w:rPr>
                <w:rFonts w:ascii="Arial Narrow" w:hAnsi="Arial Narrow" w:cs="Arial"/>
                <w:sz w:val="16"/>
                <w:szCs w:val="16"/>
              </w:rPr>
              <w:t>1.</w:t>
            </w:r>
          </w:p>
        </w:tc>
        <w:tc>
          <w:tcPr>
            <w:tcW w:w="3150" w:type="dxa"/>
          </w:tcPr>
          <w:p w:rsidR="00933881" w:rsidRPr="005F5C12" w:rsidRDefault="00933881" w:rsidP="00B22F5F">
            <w:pPr>
              <w:spacing w:line="360" w:lineRule="auto"/>
              <w:rPr>
                <w:rFonts w:ascii="Arial Narrow" w:hAnsi="Arial Narrow" w:cs="Arial"/>
                <w:sz w:val="16"/>
                <w:szCs w:val="16"/>
              </w:rPr>
            </w:pPr>
          </w:p>
        </w:tc>
        <w:tc>
          <w:tcPr>
            <w:tcW w:w="1985" w:type="dxa"/>
          </w:tcPr>
          <w:p w:rsidR="00933881" w:rsidRPr="005F5C12" w:rsidRDefault="00933881" w:rsidP="00B22F5F">
            <w:pPr>
              <w:spacing w:line="360" w:lineRule="auto"/>
              <w:rPr>
                <w:rFonts w:ascii="Arial Narrow" w:hAnsi="Arial Narrow" w:cs="Arial"/>
                <w:sz w:val="16"/>
                <w:szCs w:val="16"/>
              </w:rPr>
            </w:pPr>
          </w:p>
        </w:tc>
        <w:tc>
          <w:tcPr>
            <w:tcW w:w="1349" w:type="dxa"/>
          </w:tcPr>
          <w:p w:rsidR="00933881" w:rsidRPr="005F5C12" w:rsidRDefault="00933881" w:rsidP="00B22F5F">
            <w:pPr>
              <w:spacing w:line="360" w:lineRule="auto"/>
              <w:rPr>
                <w:rFonts w:ascii="Arial Narrow" w:hAnsi="Arial Narrow" w:cs="Arial"/>
                <w:sz w:val="16"/>
                <w:szCs w:val="16"/>
              </w:rPr>
            </w:pPr>
          </w:p>
        </w:tc>
        <w:tc>
          <w:tcPr>
            <w:tcW w:w="1260" w:type="dxa"/>
          </w:tcPr>
          <w:p w:rsidR="00933881" w:rsidRPr="005F5C12" w:rsidRDefault="00933881" w:rsidP="00B22F5F">
            <w:pPr>
              <w:spacing w:line="360" w:lineRule="auto"/>
              <w:rPr>
                <w:rFonts w:ascii="Arial Narrow" w:hAnsi="Arial Narrow" w:cs="Arial"/>
                <w:sz w:val="16"/>
                <w:szCs w:val="16"/>
              </w:rPr>
            </w:pPr>
          </w:p>
        </w:tc>
      </w:tr>
      <w:tr w:rsidR="00933881" w:rsidRPr="005F5C12" w:rsidTr="00B22F5F">
        <w:tc>
          <w:tcPr>
            <w:tcW w:w="2520" w:type="dxa"/>
          </w:tcPr>
          <w:p w:rsidR="00933881" w:rsidRPr="005F5C12" w:rsidRDefault="00933881" w:rsidP="00B22F5F">
            <w:pPr>
              <w:spacing w:line="360" w:lineRule="auto"/>
              <w:rPr>
                <w:rFonts w:ascii="Arial Narrow" w:hAnsi="Arial Narrow" w:cs="Arial"/>
                <w:sz w:val="16"/>
                <w:szCs w:val="16"/>
              </w:rPr>
            </w:pPr>
            <w:r w:rsidRPr="005F5C12">
              <w:rPr>
                <w:rFonts w:ascii="Arial Narrow" w:hAnsi="Arial Narrow" w:cs="Arial"/>
                <w:sz w:val="16"/>
                <w:szCs w:val="16"/>
              </w:rPr>
              <w:t>2.</w:t>
            </w:r>
          </w:p>
        </w:tc>
        <w:tc>
          <w:tcPr>
            <w:tcW w:w="3150" w:type="dxa"/>
          </w:tcPr>
          <w:p w:rsidR="00933881" w:rsidRPr="005F5C12" w:rsidRDefault="00933881" w:rsidP="00B22F5F">
            <w:pPr>
              <w:spacing w:line="360" w:lineRule="auto"/>
              <w:rPr>
                <w:rFonts w:ascii="Arial Narrow" w:hAnsi="Arial Narrow" w:cs="Arial"/>
                <w:sz w:val="16"/>
                <w:szCs w:val="16"/>
              </w:rPr>
            </w:pPr>
          </w:p>
        </w:tc>
        <w:tc>
          <w:tcPr>
            <w:tcW w:w="1985" w:type="dxa"/>
          </w:tcPr>
          <w:p w:rsidR="00933881" w:rsidRPr="005F5C12" w:rsidRDefault="00933881" w:rsidP="00B22F5F">
            <w:pPr>
              <w:spacing w:line="360" w:lineRule="auto"/>
              <w:rPr>
                <w:rFonts w:ascii="Arial Narrow" w:hAnsi="Arial Narrow" w:cs="Arial"/>
                <w:sz w:val="16"/>
                <w:szCs w:val="16"/>
              </w:rPr>
            </w:pPr>
          </w:p>
        </w:tc>
        <w:tc>
          <w:tcPr>
            <w:tcW w:w="1349" w:type="dxa"/>
          </w:tcPr>
          <w:p w:rsidR="00933881" w:rsidRPr="005F5C12" w:rsidRDefault="00933881" w:rsidP="00B22F5F">
            <w:pPr>
              <w:spacing w:line="360" w:lineRule="auto"/>
              <w:rPr>
                <w:rFonts w:ascii="Arial Narrow" w:hAnsi="Arial Narrow" w:cs="Arial"/>
                <w:sz w:val="16"/>
                <w:szCs w:val="16"/>
              </w:rPr>
            </w:pPr>
          </w:p>
        </w:tc>
        <w:tc>
          <w:tcPr>
            <w:tcW w:w="1260" w:type="dxa"/>
          </w:tcPr>
          <w:p w:rsidR="00933881" w:rsidRPr="005F5C12" w:rsidRDefault="00933881" w:rsidP="00B22F5F">
            <w:pPr>
              <w:spacing w:line="360" w:lineRule="auto"/>
              <w:rPr>
                <w:rFonts w:ascii="Arial Narrow" w:hAnsi="Arial Narrow" w:cs="Arial"/>
                <w:sz w:val="16"/>
                <w:szCs w:val="16"/>
              </w:rPr>
            </w:pPr>
          </w:p>
        </w:tc>
      </w:tr>
      <w:tr w:rsidR="00933881" w:rsidRPr="005F5C12" w:rsidTr="00B22F5F">
        <w:tc>
          <w:tcPr>
            <w:tcW w:w="2520" w:type="dxa"/>
          </w:tcPr>
          <w:p w:rsidR="00933881" w:rsidRPr="005F5C12" w:rsidRDefault="00933881" w:rsidP="00B22F5F">
            <w:pPr>
              <w:spacing w:line="360" w:lineRule="auto"/>
              <w:rPr>
                <w:rFonts w:ascii="Arial Narrow" w:hAnsi="Arial Narrow" w:cs="Arial"/>
                <w:sz w:val="16"/>
                <w:szCs w:val="16"/>
              </w:rPr>
            </w:pPr>
            <w:r w:rsidRPr="005F5C12">
              <w:rPr>
                <w:rFonts w:ascii="Arial Narrow" w:hAnsi="Arial Narrow" w:cs="Arial"/>
                <w:sz w:val="16"/>
                <w:szCs w:val="16"/>
              </w:rPr>
              <w:t>3.</w:t>
            </w:r>
          </w:p>
        </w:tc>
        <w:tc>
          <w:tcPr>
            <w:tcW w:w="3150" w:type="dxa"/>
          </w:tcPr>
          <w:p w:rsidR="00933881" w:rsidRPr="005F5C12" w:rsidRDefault="00933881" w:rsidP="00B22F5F">
            <w:pPr>
              <w:spacing w:line="360" w:lineRule="auto"/>
              <w:rPr>
                <w:rFonts w:ascii="Arial Narrow" w:hAnsi="Arial Narrow" w:cs="Arial"/>
                <w:sz w:val="16"/>
                <w:szCs w:val="16"/>
              </w:rPr>
            </w:pPr>
          </w:p>
        </w:tc>
        <w:tc>
          <w:tcPr>
            <w:tcW w:w="1985" w:type="dxa"/>
          </w:tcPr>
          <w:p w:rsidR="00933881" w:rsidRPr="005F5C12" w:rsidRDefault="00933881" w:rsidP="00B22F5F">
            <w:pPr>
              <w:spacing w:line="360" w:lineRule="auto"/>
              <w:rPr>
                <w:rFonts w:ascii="Arial Narrow" w:hAnsi="Arial Narrow" w:cs="Arial"/>
                <w:sz w:val="16"/>
                <w:szCs w:val="16"/>
              </w:rPr>
            </w:pPr>
          </w:p>
        </w:tc>
        <w:tc>
          <w:tcPr>
            <w:tcW w:w="1349" w:type="dxa"/>
          </w:tcPr>
          <w:p w:rsidR="00933881" w:rsidRPr="005F5C12" w:rsidRDefault="00933881" w:rsidP="00B22F5F">
            <w:pPr>
              <w:spacing w:line="360" w:lineRule="auto"/>
              <w:rPr>
                <w:rFonts w:ascii="Arial Narrow" w:hAnsi="Arial Narrow" w:cs="Arial"/>
                <w:sz w:val="16"/>
                <w:szCs w:val="16"/>
              </w:rPr>
            </w:pPr>
          </w:p>
        </w:tc>
        <w:tc>
          <w:tcPr>
            <w:tcW w:w="1260" w:type="dxa"/>
          </w:tcPr>
          <w:p w:rsidR="00933881" w:rsidRPr="005F5C12" w:rsidRDefault="00933881" w:rsidP="00B22F5F">
            <w:pPr>
              <w:spacing w:line="360" w:lineRule="auto"/>
              <w:rPr>
                <w:rFonts w:ascii="Arial Narrow" w:hAnsi="Arial Narrow" w:cs="Arial"/>
                <w:sz w:val="16"/>
                <w:szCs w:val="16"/>
              </w:rPr>
            </w:pPr>
          </w:p>
        </w:tc>
      </w:tr>
      <w:tr w:rsidR="00933881" w:rsidRPr="005F5C12" w:rsidTr="00B22F5F">
        <w:tc>
          <w:tcPr>
            <w:tcW w:w="2520" w:type="dxa"/>
          </w:tcPr>
          <w:p w:rsidR="00933881" w:rsidRPr="005F5C12" w:rsidRDefault="00933881" w:rsidP="00B22F5F">
            <w:pPr>
              <w:spacing w:line="360" w:lineRule="auto"/>
              <w:rPr>
                <w:rFonts w:ascii="Arial Narrow" w:hAnsi="Arial Narrow" w:cs="Arial"/>
                <w:sz w:val="16"/>
                <w:szCs w:val="16"/>
              </w:rPr>
            </w:pPr>
            <w:r w:rsidRPr="005F5C12">
              <w:rPr>
                <w:rFonts w:ascii="Arial Narrow" w:hAnsi="Arial Narrow" w:cs="Arial"/>
                <w:sz w:val="16"/>
                <w:szCs w:val="16"/>
              </w:rPr>
              <w:t>4.</w:t>
            </w:r>
          </w:p>
        </w:tc>
        <w:tc>
          <w:tcPr>
            <w:tcW w:w="3150" w:type="dxa"/>
          </w:tcPr>
          <w:p w:rsidR="00933881" w:rsidRPr="005F5C12" w:rsidRDefault="00933881" w:rsidP="00B22F5F">
            <w:pPr>
              <w:spacing w:line="360" w:lineRule="auto"/>
              <w:rPr>
                <w:rFonts w:ascii="Arial Narrow" w:hAnsi="Arial Narrow" w:cs="Arial"/>
                <w:sz w:val="16"/>
                <w:szCs w:val="16"/>
              </w:rPr>
            </w:pPr>
          </w:p>
        </w:tc>
        <w:tc>
          <w:tcPr>
            <w:tcW w:w="1985" w:type="dxa"/>
          </w:tcPr>
          <w:p w:rsidR="00933881" w:rsidRPr="005F5C12" w:rsidRDefault="00933881" w:rsidP="00B22F5F">
            <w:pPr>
              <w:spacing w:line="360" w:lineRule="auto"/>
              <w:rPr>
                <w:rFonts w:ascii="Arial Narrow" w:hAnsi="Arial Narrow" w:cs="Arial"/>
                <w:sz w:val="16"/>
                <w:szCs w:val="16"/>
              </w:rPr>
            </w:pPr>
          </w:p>
        </w:tc>
        <w:tc>
          <w:tcPr>
            <w:tcW w:w="1349" w:type="dxa"/>
          </w:tcPr>
          <w:p w:rsidR="00933881" w:rsidRPr="005F5C12" w:rsidRDefault="00933881" w:rsidP="00B22F5F">
            <w:pPr>
              <w:spacing w:line="360" w:lineRule="auto"/>
              <w:rPr>
                <w:rFonts w:ascii="Arial Narrow" w:hAnsi="Arial Narrow" w:cs="Arial"/>
                <w:sz w:val="16"/>
                <w:szCs w:val="16"/>
              </w:rPr>
            </w:pPr>
          </w:p>
        </w:tc>
        <w:tc>
          <w:tcPr>
            <w:tcW w:w="1260" w:type="dxa"/>
          </w:tcPr>
          <w:p w:rsidR="00933881" w:rsidRPr="005F5C12" w:rsidRDefault="00933881" w:rsidP="00B22F5F">
            <w:pPr>
              <w:spacing w:line="360" w:lineRule="auto"/>
              <w:rPr>
                <w:rFonts w:ascii="Arial Narrow" w:hAnsi="Arial Narrow" w:cs="Arial"/>
                <w:sz w:val="16"/>
                <w:szCs w:val="16"/>
              </w:rPr>
            </w:pPr>
          </w:p>
        </w:tc>
      </w:tr>
      <w:tr w:rsidR="00933881" w:rsidRPr="005F5C12" w:rsidTr="00B22F5F">
        <w:tc>
          <w:tcPr>
            <w:tcW w:w="2520" w:type="dxa"/>
          </w:tcPr>
          <w:p w:rsidR="00933881" w:rsidRPr="005F5C12" w:rsidRDefault="00933881" w:rsidP="00B22F5F">
            <w:pPr>
              <w:spacing w:line="360" w:lineRule="auto"/>
              <w:rPr>
                <w:rFonts w:ascii="Arial Narrow" w:hAnsi="Arial Narrow" w:cs="Arial"/>
                <w:sz w:val="16"/>
                <w:szCs w:val="16"/>
              </w:rPr>
            </w:pPr>
            <w:r w:rsidRPr="005F5C12">
              <w:rPr>
                <w:rFonts w:ascii="Arial Narrow" w:hAnsi="Arial Narrow" w:cs="Arial"/>
                <w:sz w:val="16"/>
                <w:szCs w:val="16"/>
              </w:rPr>
              <w:t>5.</w:t>
            </w:r>
          </w:p>
        </w:tc>
        <w:tc>
          <w:tcPr>
            <w:tcW w:w="3150" w:type="dxa"/>
          </w:tcPr>
          <w:p w:rsidR="00933881" w:rsidRPr="005F5C12" w:rsidRDefault="00933881" w:rsidP="00B22F5F">
            <w:pPr>
              <w:spacing w:line="360" w:lineRule="auto"/>
              <w:rPr>
                <w:rFonts w:ascii="Arial Narrow" w:hAnsi="Arial Narrow" w:cs="Arial"/>
                <w:sz w:val="16"/>
                <w:szCs w:val="16"/>
              </w:rPr>
            </w:pPr>
          </w:p>
        </w:tc>
        <w:tc>
          <w:tcPr>
            <w:tcW w:w="1985" w:type="dxa"/>
          </w:tcPr>
          <w:p w:rsidR="00933881" w:rsidRPr="005F5C12" w:rsidRDefault="00933881" w:rsidP="00B22F5F">
            <w:pPr>
              <w:spacing w:line="360" w:lineRule="auto"/>
              <w:rPr>
                <w:rFonts w:ascii="Arial Narrow" w:hAnsi="Arial Narrow" w:cs="Arial"/>
                <w:sz w:val="16"/>
                <w:szCs w:val="16"/>
              </w:rPr>
            </w:pPr>
          </w:p>
        </w:tc>
        <w:tc>
          <w:tcPr>
            <w:tcW w:w="1349" w:type="dxa"/>
          </w:tcPr>
          <w:p w:rsidR="00933881" w:rsidRPr="005F5C12" w:rsidRDefault="00933881" w:rsidP="00B22F5F">
            <w:pPr>
              <w:spacing w:line="360" w:lineRule="auto"/>
              <w:rPr>
                <w:rFonts w:ascii="Arial Narrow" w:hAnsi="Arial Narrow" w:cs="Arial"/>
                <w:sz w:val="16"/>
                <w:szCs w:val="16"/>
              </w:rPr>
            </w:pPr>
          </w:p>
        </w:tc>
        <w:tc>
          <w:tcPr>
            <w:tcW w:w="1260" w:type="dxa"/>
          </w:tcPr>
          <w:p w:rsidR="00933881" w:rsidRPr="005F5C12" w:rsidRDefault="00933881" w:rsidP="00B22F5F">
            <w:pPr>
              <w:spacing w:line="360" w:lineRule="auto"/>
              <w:rPr>
                <w:rFonts w:ascii="Arial Narrow" w:hAnsi="Arial Narrow" w:cs="Arial"/>
                <w:sz w:val="16"/>
                <w:szCs w:val="16"/>
              </w:rPr>
            </w:pPr>
          </w:p>
        </w:tc>
      </w:tr>
    </w:tbl>
    <w:p w:rsidR="00933881" w:rsidRPr="009353B4" w:rsidRDefault="00933881" w:rsidP="00933881">
      <w:pPr>
        <w:rPr>
          <w:rFonts w:ascii="Arial Narrow" w:hAnsi="Arial Narrow" w:cs="Arial"/>
          <w:sz w:val="16"/>
          <w:szCs w:val="16"/>
        </w:rPr>
      </w:pPr>
    </w:p>
    <w:p w:rsidR="00933881" w:rsidRPr="0062139C" w:rsidRDefault="00FA3E98" w:rsidP="00933881">
      <w:pPr>
        <w:shd w:val="clear" w:color="auto" w:fill="0C0C0C"/>
        <w:rPr>
          <w:rFonts w:ascii="Arial Narrow" w:hAnsi="Arial Narrow" w:cs="Arial"/>
          <w:b/>
          <w:szCs w:val="24"/>
        </w:rPr>
      </w:pPr>
      <w:r>
        <w:rPr>
          <w:rFonts w:ascii="Arial Narrow" w:hAnsi="Arial Narrow" w:cs="Arial"/>
          <w:b/>
          <w:szCs w:val="24"/>
        </w:rPr>
        <w:t>14</w:t>
      </w:r>
      <w:r w:rsidR="00933881">
        <w:rPr>
          <w:rFonts w:ascii="Arial Narrow" w:hAnsi="Arial Narrow" w:cs="Arial"/>
          <w:b/>
          <w:szCs w:val="24"/>
        </w:rPr>
        <w:t xml:space="preserve">. </w:t>
      </w:r>
      <w:r w:rsidR="00933881" w:rsidRPr="0062139C">
        <w:rPr>
          <w:rFonts w:ascii="Arial Narrow" w:hAnsi="Arial Narrow" w:cs="Arial"/>
          <w:b/>
          <w:szCs w:val="24"/>
        </w:rPr>
        <w:t>RELEVANT EMPLOYMENT / INDUSTRY EXPERIENCE</w:t>
      </w:r>
    </w:p>
    <w:p w:rsidR="00933881" w:rsidRPr="009353B4" w:rsidRDefault="00933881" w:rsidP="00933881">
      <w:pPr>
        <w:spacing w:line="0" w:lineRule="atLeast"/>
        <w:rPr>
          <w:rFonts w:ascii="Arial Narrow" w:hAnsi="Arial Narrow" w:cs="Arial"/>
          <w:sz w:val="20"/>
        </w:rPr>
      </w:pPr>
      <w:r w:rsidRPr="009353B4">
        <w:rPr>
          <w:rFonts w:ascii="Arial Narrow" w:hAnsi="Arial Narrow" w:cs="Arial"/>
          <w:sz w:val="20"/>
        </w:rPr>
        <w:t>Please provide information about employment or work related to your application. Please list experience chronologically, starting with your most recent employment. Relate to the syllabus wherever possible.</w:t>
      </w:r>
    </w:p>
    <w:p w:rsidR="00933881" w:rsidRPr="00933881" w:rsidRDefault="00933881" w:rsidP="00933881">
      <w:pPr>
        <w:spacing w:line="0" w:lineRule="atLeast"/>
        <w:rPr>
          <w:rFonts w:ascii="Arial Narrow" w:hAnsi="Arial Narrow" w:cs="Arial"/>
          <w:sz w:val="22"/>
          <w:szCs w:val="22"/>
          <w:u w:val="single"/>
        </w:rPr>
      </w:pPr>
      <w:r w:rsidRPr="009353B4">
        <w:rPr>
          <w:rFonts w:ascii="Arial Narrow" w:hAnsi="Arial Narrow" w:cs="Arial"/>
          <w:b/>
          <w:sz w:val="22"/>
          <w:szCs w:val="22"/>
        </w:rPr>
        <w:t>Please refer to the application guidelines before completing this section</w:t>
      </w:r>
      <w:r w:rsidRPr="009353B4">
        <w:rPr>
          <w:rFonts w:ascii="Arial Narrow" w:hAnsi="Arial Narrow" w:cs="Arial"/>
          <w:sz w:val="22"/>
          <w:szCs w:val="22"/>
        </w:rPr>
        <w:t>.</w:t>
      </w:r>
      <w:r w:rsidRPr="009353B4">
        <w:rPr>
          <w:rFonts w:ascii="Arial Narrow" w:hAnsi="Arial Narrow" w:cs="Arial"/>
        </w:rPr>
        <w:t xml:space="preserve"> </w:t>
      </w:r>
      <w:r w:rsidRPr="009353B4">
        <w:rPr>
          <w:rFonts w:ascii="Arial Narrow" w:hAnsi="Arial Narrow" w:cs="Arial"/>
          <w:sz w:val="22"/>
          <w:szCs w:val="22"/>
        </w:rPr>
        <w:t xml:space="preserve">Please provide information about employment or work </w:t>
      </w:r>
      <w:r w:rsidRPr="009353B4">
        <w:rPr>
          <w:rFonts w:ascii="Arial Narrow" w:hAnsi="Arial Narrow" w:cs="Arial"/>
          <w:b/>
          <w:sz w:val="22"/>
          <w:szCs w:val="22"/>
        </w:rPr>
        <w:t>related to your application.</w:t>
      </w:r>
      <w:r w:rsidRPr="009353B4">
        <w:rPr>
          <w:rFonts w:ascii="Arial Narrow" w:hAnsi="Arial Narrow" w:cs="Arial"/>
          <w:sz w:val="22"/>
          <w:szCs w:val="22"/>
        </w:rPr>
        <w:t xml:space="preserve"> Please list experience </w:t>
      </w:r>
      <w:r w:rsidRPr="009353B4">
        <w:rPr>
          <w:rFonts w:ascii="Arial Narrow" w:hAnsi="Arial Narrow" w:cs="Arial"/>
          <w:b/>
          <w:sz w:val="22"/>
          <w:szCs w:val="22"/>
        </w:rPr>
        <w:t>chronologically,</w:t>
      </w:r>
      <w:r w:rsidRPr="009353B4">
        <w:rPr>
          <w:rFonts w:ascii="Arial Narrow" w:hAnsi="Arial Narrow" w:cs="Arial"/>
          <w:sz w:val="22"/>
          <w:szCs w:val="22"/>
        </w:rPr>
        <w:t xml:space="preserve"> starting with your </w:t>
      </w:r>
      <w:r w:rsidRPr="009353B4">
        <w:rPr>
          <w:rFonts w:ascii="Arial Narrow" w:hAnsi="Arial Narrow" w:cs="Arial"/>
          <w:b/>
          <w:sz w:val="22"/>
          <w:szCs w:val="22"/>
        </w:rPr>
        <w:t xml:space="preserve">most recent </w:t>
      </w:r>
      <w:r w:rsidRPr="009353B4">
        <w:rPr>
          <w:rFonts w:ascii="Arial Narrow" w:hAnsi="Arial Narrow" w:cs="Arial"/>
          <w:sz w:val="22"/>
          <w:szCs w:val="22"/>
        </w:rPr>
        <w:t xml:space="preserve">employment. </w:t>
      </w:r>
    </w:p>
    <w:tbl>
      <w:tblPr>
        <w:tblW w:w="102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02"/>
        <w:gridCol w:w="2880"/>
        <w:gridCol w:w="1440"/>
        <w:gridCol w:w="2520"/>
      </w:tblGrid>
      <w:tr w:rsidR="00933881" w:rsidRPr="005F5C12" w:rsidTr="00B22F5F">
        <w:trPr>
          <w:trHeight w:val="793"/>
        </w:trPr>
        <w:tc>
          <w:tcPr>
            <w:tcW w:w="3402" w:type="dxa"/>
          </w:tcPr>
          <w:p w:rsidR="00933881" w:rsidRPr="005F5C12" w:rsidRDefault="00933881" w:rsidP="00B22F5F">
            <w:pPr>
              <w:spacing w:line="0" w:lineRule="atLeast"/>
              <w:jc w:val="center"/>
              <w:rPr>
                <w:rFonts w:ascii="Arial Narrow" w:hAnsi="Arial Narrow" w:cs="Arial"/>
                <w:b/>
                <w:sz w:val="20"/>
              </w:rPr>
            </w:pPr>
            <w:r w:rsidRPr="005F5C12">
              <w:rPr>
                <w:rFonts w:ascii="Arial Narrow" w:hAnsi="Arial Narrow" w:cs="Arial"/>
                <w:b/>
                <w:sz w:val="20"/>
              </w:rPr>
              <w:t>EMPLOYER DETAILS</w:t>
            </w:r>
          </w:p>
          <w:p w:rsidR="00933881" w:rsidRPr="005F5C12" w:rsidRDefault="00933881" w:rsidP="00B22F5F">
            <w:pPr>
              <w:spacing w:line="0" w:lineRule="atLeast"/>
              <w:rPr>
                <w:rFonts w:ascii="Arial Narrow" w:hAnsi="Arial Narrow" w:cs="Arial"/>
                <w:sz w:val="16"/>
                <w:szCs w:val="16"/>
              </w:rPr>
            </w:pPr>
          </w:p>
          <w:p w:rsidR="00933881" w:rsidRPr="005F5C12" w:rsidRDefault="00933881" w:rsidP="00B22F5F">
            <w:pPr>
              <w:spacing w:line="0" w:lineRule="atLeast"/>
              <w:rPr>
                <w:rFonts w:ascii="Arial Narrow" w:hAnsi="Arial Narrow" w:cs="Arial"/>
                <w:sz w:val="16"/>
                <w:szCs w:val="16"/>
              </w:rPr>
            </w:pPr>
            <w:r w:rsidRPr="005F5C12">
              <w:rPr>
                <w:rFonts w:ascii="Arial Narrow" w:hAnsi="Arial Narrow" w:cs="Arial"/>
                <w:sz w:val="16"/>
                <w:szCs w:val="16"/>
              </w:rPr>
              <w:t>Attach validated evidence of your experience</w:t>
            </w:r>
          </w:p>
        </w:tc>
        <w:tc>
          <w:tcPr>
            <w:tcW w:w="2880" w:type="dxa"/>
          </w:tcPr>
          <w:p w:rsidR="00933881" w:rsidRPr="005F5C12" w:rsidRDefault="00933881" w:rsidP="00B22F5F">
            <w:pPr>
              <w:spacing w:line="0" w:lineRule="atLeast"/>
              <w:jc w:val="center"/>
              <w:rPr>
                <w:rFonts w:ascii="Arial Narrow" w:hAnsi="Arial Narrow" w:cs="Arial"/>
                <w:b/>
                <w:sz w:val="20"/>
              </w:rPr>
            </w:pPr>
            <w:r w:rsidRPr="005F5C12">
              <w:rPr>
                <w:rFonts w:ascii="Arial Narrow" w:hAnsi="Arial Narrow" w:cs="Arial"/>
                <w:b/>
                <w:sz w:val="20"/>
              </w:rPr>
              <w:t>TYPE OF WORK</w:t>
            </w:r>
          </w:p>
          <w:p w:rsidR="00933881" w:rsidRPr="005F5C12" w:rsidRDefault="00933881" w:rsidP="00B22F5F">
            <w:pPr>
              <w:spacing w:line="0" w:lineRule="atLeast"/>
              <w:jc w:val="center"/>
              <w:rPr>
                <w:rFonts w:ascii="Arial Narrow" w:hAnsi="Arial Narrow" w:cs="Arial"/>
                <w:sz w:val="16"/>
                <w:szCs w:val="16"/>
              </w:rPr>
            </w:pPr>
            <w:r w:rsidRPr="005F5C12">
              <w:rPr>
                <w:rFonts w:ascii="Arial Narrow" w:hAnsi="Arial Narrow" w:cs="Arial"/>
                <w:sz w:val="16"/>
                <w:szCs w:val="16"/>
              </w:rPr>
              <w:t>Attach validated evidence of your experience (</w:t>
            </w:r>
            <w:proofErr w:type="spellStart"/>
            <w:r w:rsidRPr="005F5C12">
              <w:rPr>
                <w:rFonts w:ascii="Arial Narrow" w:hAnsi="Arial Narrow" w:cs="Arial"/>
                <w:sz w:val="16"/>
                <w:szCs w:val="16"/>
              </w:rPr>
              <w:t>Eg</w:t>
            </w:r>
            <w:proofErr w:type="spellEnd"/>
            <w:r w:rsidRPr="005F5C12">
              <w:rPr>
                <w:rFonts w:ascii="Arial Narrow" w:hAnsi="Arial Narrow" w:cs="Arial"/>
                <w:sz w:val="16"/>
                <w:szCs w:val="16"/>
              </w:rPr>
              <w:t>: job description).</w:t>
            </w:r>
          </w:p>
        </w:tc>
        <w:tc>
          <w:tcPr>
            <w:tcW w:w="1440" w:type="dxa"/>
          </w:tcPr>
          <w:p w:rsidR="00933881" w:rsidRPr="005F5C12" w:rsidRDefault="00933881" w:rsidP="00B22F5F">
            <w:pPr>
              <w:spacing w:line="0" w:lineRule="atLeast"/>
              <w:jc w:val="center"/>
              <w:rPr>
                <w:rFonts w:ascii="Arial Narrow" w:hAnsi="Arial Narrow" w:cs="Arial"/>
                <w:b/>
                <w:sz w:val="20"/>
              </w:rPr>
            </w:pPr>
            <w:r w:rsidRPr="005F5C12">
              <w:rPr>
                <w:rFonts w:ascii="Arial Narrow" w:hAnsi="Arial Narrow" w:cs="Arial"/>
                <w:b/>
                <w:sz w:val="20"/>
              </w:rPr>
              <w:t>TYPE OF EMPLOYMENT</w:t>
            </w:r>
          </w:p>
          <w:p w:rsidR="00933881" w:rsidRPr="005F5C12" w:rsidRDefault="00933881" w:rsidP="00B22F5F">
            <w:pPr>
              <w:spacing w:line="0" w:lineRule="atLeast"/>
              <w:rPr>
                <w:rFonts w:ascii="Arial Narrow" w:hAnsi="Arial Narrow" w:cs="Arial"/>
                <w:sz w:val="20"/>
              </w:rPr>
            </w:pPr>
          </w:p>
        </w:tc>
        <w:tc>
          <w:tcPr>
            <w:tcW w:w="2520" w:type="dxa"/>
          </w:tcPr>
          <w:p w:rsidR="00933881" w:rsidRPr="005F5C12" w:rsidRDefault="00933881" w:rsidP="00B22F5F">
            <w:pPr>
              <w:spacing w:line="0" w:lineRule="atLeast"/>
              <w:jc w:val="center"/>
              <w:rPr>
                <w:rFonts w:ascii="Arial Narrow" w:hAnsi="Arial Narrow" w:cs="Arial"/>
                <w:b/>
                <w:sz w:val="20"/>
              </w:rPr>
            </w:pPr>
            <w:r w:rsidRPr="005F5C12">
              <w:rPr>
                <w:rFonts w:ascii="Arial Narrow" w:hAnsi="Arial Narrow" w:cs="Arial"/>
                <w:b/>
                <w:sz w:val="20"/>
              </w:rPr>
              <w:t>DATES OF EMPLOYMENT</w:t>
            </w:r>
          </w:p>
          <w:p w:rsidR="00933881" w:rsidRPr="005F5C12" w:rsidRDefault="00933881" w:rsidP="00B22F5F">
            <w:pPr>
              <w:spacing w:line="0" w:lineRule="atLeast"/>
              <w:jc w:val="center"/>
              <w:rPr>
                <w:rFonts w:ascii="Arial Narrow" w:hAnsi="Arial Narrow" w:cs="Arial"/>
                <w:sz w:val="20"/>
              </w:rPr>
            </w:pPr>
            <w:r w:rsidRPr="005F5C12">
              <w:rPr>
                <w:rFonts w:ascii="Arial Narrow" w:hAnsi="Arial Narrow" w:cs="Arial"/>
                <w:sz w:val="16"/>
                <w:szCs w:val="16"/>
              </w:rPr>
              <w:t xml:space="preserve">P/T or Casual work - specify </w:t>
            </w:r>
            <w:r w:rsidRPr="005F5C12">
              <w:rPr>
                <w:rFonts w:ascii="Arial Narrow" w:hAnsi="Arial Narrow" w:cs="Arial"/>
                <w:sz w:val="16"/>
                <w:szCs w:val="16"/>
                <w:u w:val="single"/>
              </w:rPr>
              <w:t>total</w:t>
            </w:r>
            <w:r w:rsidRPr="005F5C12">
              <w:rPr>
                <w:rFonts w:ascii="Arial Narrow" w:hAnsi="Arial Narrow" w:cs="Arial"/>
                <w:sz w:val="16"/>
                <w:szCs w:val="16"/>
              </w:rPr>
              <w:t xml:space="preserve"> time and/or frequency </w:t>
            </w:r>
            <w:proofErr w:type="spellStart"/>
            <w:r w:rsidRPr="005F5C12">
              <w:rPr>
                <w:rFonts w:ascii="Arial Narrow" w:hAnsi="Arial Narrow" w:cs="Arial"/>
                <w:sz w:val="16"/>
                <w:szCs w:val="16"/>
              </w:rPr>
              <w:t>Eg</w:t>
            </w:r>
            <w:proofErr w:type="spellEnd"/>
            <w:r w:rsidRPr="005F5C12">
              <w:rPr>
                <w:rFonts w:ascii="Arial Narrow" w:hAnsi="Arial Narrow" w:cs="Arial"/>
                <w:sz w:val="16"/>
                <w:szCs w:val="16"/>
              </w:rPr>
              <w:t>. Hours per week</w:t>
            </w:r>
          </w:p>
        </w:tc>
      </w:tr>
      <w:tr w:rsidR="00933881" w:rsidRPr="005F5C12" w:rsidTr="00B22F5F">
        <w:tc>
          <w:tcPr>
            <w:tcW w:w="3402" w:type="dxa"/>
          </w:tcPr>
          <w:p w:rsidR="00933881" w:rsidRPr="005F5C12" w:rsidRDefault="00933881" w:rsidP="00B22F5F">
            <w:pPr>
              <w:spacing w:line="0" w:lineRule="atLeast"/>
              <w:rPr>
                <w:rFonts w:ascii="Arial Narrow" w:hAnsi="Arial Narrow" w:cs="Arial"/>
                <w:sz w:val="16"/>
                <w:szCs w:val="16"/>
              </w:rPr>
            </w:pPr>
          </w:p>
          <w:p w:rsidR="00933881" w:rsidRPr="005F5C12" w:rsidRDefault="00933881" w:rsidP="00B22F5F">
            <w:pPr>
              <w:spacing w:line="0" w:lineRule="atLeast"/>
              <w:rPr>
                <w:rFonts w:ascii="Arial Narrow" w:hAnsi="Arial Narrow" w:cs="Arial"/>
                <w:sz w:val="16"/>
                <w:szCs w:val="16"/>
              </w:rPr>
            </w:pPr>
            <w:r w:rsidRPr="005F5C12">
              <w:rPr>
                <w:rFonts w:ascii="Arial Narrow" w:hAnsi="Arial Narrow" w:cs="Arial"/>
                <w:sz w:val="16"/>
                <w:szCs w:val="16"/>
              </w:rPr>
              <w:t>Company: ___________________________</w:t>
            </w:r>
            <w:r>
              <w:rPr>
                <w:rFonts w:ascii="Arial Narrow" w:hAnsi="Arial Narrow" w:cs="Arial"/>
                <w:sz w:val="16"/>
                <w:szCs w:val="16"/>
              </w:rPr>
              <w:t>_______</w:t>
            </w:r>
          </w:p>
          <w:p w:rsidR="00933881" w:rsidRPr="005F5C12" w:rsidRDefault="00933881" w:rsidP="00B22F5F">
            <w:pPr>
              <w:spacing w:line="0" w:lineRule="atLeast"/>
              <w:rPr>
                <w:rFonts w:ascii="Arial Narrow" w:hAnsi="Arial Narrow" w:cs="Arial"/>
                <w:sz w:val="16"/>
                <w:szCs w:val="16"/>
              </w:rPr>
            </w:pPr>
          </w:p>
          <w:p w:rsidR="00933881" w:rsidRPr="005F5C12" w:rsidRDefault="00933881" w:rsidP="00B22F5F">
            <w:pPr>
              <w:spacing w:line="0" w:lineRule="atLeast"/>
              <w:rPr>
                <w:rFonts w:ascii="Arial Narrow" w:hAnsi="Arial Narrow" w:cs="Arial"/>
                <w:sz w:val="16"/>
                <w:szCs w:val="16"/>
              </w:rPr>
            </w:pPr>
            <w:r w:rsidRPr="005F5C12">
              <w:rPr>
                <w:rFonts w:ascii="Arial Narrow" w:hAnsi="Arial Narrow" w:cs="Arial"/>
                <w:sz w:val="16"/>
                <w:szCs w:val="16"/>
              </w:rPr>
              <w:t>Address: ____________________________</w:t>
            </w:r>
            <w:r>
              <w:rPr>
                <w:rFonts w:ascii="Arial Narrow" w:hAnsi="Arial Narrow" w:cs="Arial"/>
                <w:sz w:val="16"/>
                <w:szCs w:val="16"/>
              </w:rPr>
              <w:t>_______</w:t>
            </w:r>
          </w:p>
          <w:p w:rsidR="00933881" w:rsidRPr="005F5C12" w:rsidRDefault="00933881" w:rsidP="00B22F5F">
            <w:pPr>
              <w:spacing w:line="0" w:lineRule="atLeast"/>
              <w:rPr>
                <w:rFonts w:ascii="Arial Narrow" w:hAnsi="Arial Narrow" w:cs="Arial"/>
                <w:sz w:val="16"/>
                <w:szCs w:val="16"/>
              </w:rPr>
            </w:pPr>
          </w:p>
          <w:p w:rsidR="00933881" w:rsidRPr="005F5C12" w:rsidRDefault="00933881" w:rsidP="00B22F5F">
            <w:pPr>
              <w:spacing w:line="0" w:lineRule="atLeast"/>
              <w:rPr>
                <w:rFonts w:ascii="Arial Narrow" w:hAnsi="Arial Narrow" w:cs="Arial"/>
                <w:sz w:val="16"/>
                <w:szCs w:val="16"/>
              </w:rPr>
            </w:pPr>
            <w:r w:rsidRPr="005F5C12">
              <w:rPr>
                <w:rFonts w:ascii="Arial Narrow" w:hAnsi="Arial Narrow" w:cs="Arial"/>
                <w:sz w:val="16"/>
                <w:szCs w:val="16"/>
              </w:rPr>
              <w:t>Supervisor: __________________________</w:t>
            </w:r>
            <w:r>
              <w:rPr>
                <w:rFonts w:ascii="Arial Narrow" w:hAnsi="Arial Narrow" w:cs="Arial"/>
                <w:sz w:val="16"/>
                <w:szCs w:val="16"/>
              </w:rPr>
              <w:t>_______</w:t>
            </w:r>
          </w:p>
          <w:p w:rsidR="00933881" w:rsidRPr="005F5C12" w:rsidRDefault="00933881" w:rsidP="00B22F5F">
            <w:pPr>
              <w:spacing w:line="0" w:lineRule="atLeast"/>
              <w:rPr>
                <w:rFonts w:ascii="Arial Narrow" w:hAnsi="Arial Narrow" w:cs="Arial"/>
                <w:sz w:val="16"/>
                <w:szCs w:val="16"/>
              </w:rPr>
            </w:pPr>
          </w:p>
          <w:p w:rsidR="00933881" w:rsidRPr="005F5C12" w:rsidRDefault="00933881" w:rsidP="00B22F5F">
            <w:pPr>
              <w:spacing w:line="0" w:lineRule="atLeast"/>
              <w:rPr>
                <w:rFonts w:ascii="Arial Narrow" w:hAnsi="Arial Narrow" w:cs="Arial"/>
                <w:sz w:val="16"/>
                <w:szCs w:val="16"/>
              </w:rPr>
            </w:pPr>
            <w:r w:rsidRPr="005F5C12">
              <w:rPr>
                <w:rFonts w:ascii="Arial Narrow" w:hAnsi="Arial Narrow" w:cs="Arial"/>
                <w:sz w:val="16"/>
                <w:szCs w:val="16"/>
              </w:rPr>
              <w:t>Phone: _____________________________</w:t>
            </w:r>
            <w:r>
              <w:rPr>
                <w:rFonts w:ascii="Arial Narrow" w:hAnsi="Arial Narrow" w:cs="Arial"/>
                <w:sz w:val="16"/>
                <w:szCs w:val="16"/>
              </w:rPr>
              <w:t>_______</w:t>
            </w:r>
          </w:p>
          <w:p w:rsidR="00933881" w:rsidRPr="005F5C12" w:rsidRDefault="00933881" w:rsidP="00B22F5F">
            <w:pPr>
              <w:spacing w:line="0" w:lineRule="atLeast"/>
              <w:rPr>
                <w:rFonts w:ascii="Arial Narrow" w:hAnsi="Arial Narrow" w:cs="Arial"/>
                <w:sz w:val="20"/>
              </w:rPr>
            </w:pPr>
          </w:p>
        </w:tc>
        <w:tc>
          <w:tcPr>
            <w:tcW w:w="2880" w:type="dxa"/>
          </w:tcPr>
          <w:p w:rsidR="00933881" w:rsidRPr="005F5C12" w:rsidRDefault="00933881" w:rsidP="00B22F5F">
            <w:pPr>
              <w:rPr>
                <w:rFonts w:ascii="Arial Narrow" w:hAnsi="Arial Narrow" w:cs="Arial"/>
                <w:sz w:val="16"/>
                <w:szCs w:val="16"/>
              </w:rPr>
            </w:pPr>
          </w:p>
          <w:p w:rsidR="00933881" w:rsidRPr="005F5C12" w:rsidRDefault="00933881" w:rsidP="00B22F5F">
            <w:pPr>
              <w:rPr>
                <w:rFonts w:ascii="Arial Narrow" w:hAnsi="Arial Narrow" w:cs="Arial"/>
                <w:sz w:val="16"/>
                <w:szCs w:val="16"/>
              </w:rPr>
            </w:pPr>
            <w:r w:rsidRPr="005F5C12">
              <w:rPr>
                <w:rFonts w:ascii="Arial Narrow" w:hAnsi="Arial Narrow" w:cs="Arial"/>
                <w:sz w:val="16"/>
                <w:szCs w:val="16"/>
              </w:rPr>
              <w:t>____________________________________</w:t>
            </w:r>
          </w:p>
          <w:p w:rsidR="00933881" w:rsidRPr="005F5C12" w:rsidRDefault="00933881" w:rsidP="00B22F5F">
            <w:pPr>
              <w:rPr>
                <w:rFonts w:ascii="Arial Narrow" w:hAnsi="Arial Narrow" w:cs="Arial"/>
                <w:sz w:val="16"/>
                <w:szCs w:val="16"/>
              </w:rPr>
            </w:pPr>
          </w:p>
          <w:p w:rsidR="00933881" w:rsidRPr="005F5C12" w:rsidRDefault="00933881" w:rsidP="00B22F5F">
            <w:pPr>
              <w:rPr>
                <w:rFonts w:ascii="Arial Narrow" w:hAnsi="Arial Narrow" w:cs="Arial"/>
                <w:sz w:val="16"/>
                <w:szCs w:val="16"/>
              </w:rPr>
            </w:pPr>
            <w:r w:rsidRPr="005F5C12">
              <w:rPr>
                <w:rFonts w:ascii="Arial Narrow" w:hAnsi="Arial Narrow" w:cs="Arial"/>
                <w:sz w:val="16"/>
                <w:szCs w:val="16"/>
              </w:rPr>
              <w:t>____________________________________</w:t>
            </w:r>
          </w:p>
          <w:p w:rsidR="00933881" w:rsidRPr="005F5C12" w:rsidRDefault="00933881" w:rsidP="00B22F5F">
            <w:pPr>
              <w:rPr>
                <w:rFonts w:ascii="Arial Narrow" w:hAnsi="Arial Narrow" w:cs="Arial"/>
                <w:sz w:val="16"/>
                <w:szCs w:val="16"/>
              </w:rPr>
            </w:pPr>
          </w:p>
          <w:p w:rsidR="00933881" w:rsidRPr="005F5C12" w:rsidRDefault="00933881" w:rsidP="00B22F5F">
            <w:pPr>
              <w:rPr>
                <w:rFonts w:ascii="Arial Narrow" w:hAnsi="Arial Narrow" w:cs="Arial"/>
                <w:sz w:val="16"/>
                <w:szCs w:val="16"/>
              </w:rPr>
            </w:pPr>
            <w:r w:rsidRPr="005F5C12">
              <w:rPr>
                <w:rFonts w:ascii="Arial Narrow" w:hAnsi="Arial Narrow" w:cs="Arial"/>
                <w:sz w:val="16"/>
                <w:szCs w:val="16"/>
              </w:rPr>
              <w:t>____________________________________</w:t>
            </w:r>
          </w:p>
          <w:p w:rsidR="00933881" w:rsidRPr="005F5C12" w:rsidRDefault="00933881" w:rsidP="00B22F5F">
            <w:pPr>
              <w:rPr>
                <w:rFonts w:ascii="Arial Narrow" w:hAnsi="Arial Narrow" w:cs="Arial"/>
                <w:sz w:val="16"/>
                <w:szCs w:val="16"/>
              </w:rPr>
            </w:pPr>
          </w:p>
          <w:p w:rsidR="00933881" w:rsidRPr="005F5C12" w:rsidRDefault="00933881" w:rsidP="00B22F5F">
            <w:pPr>
              <w:rPr>
                <w:rFonts w:ascii="Arial Narrow" w:hAnsi="Arial Narrow" w:cs="Arial"/>
                <w:sz w:val="16"/>
                <w:szCs w:val="16"/>
              </w:rPr>
            </w:pPr>
            <w:r w:rsidRPr="005F5C12">
              <w:rPr>
                <w:rFonts w:ascii="Arial Narrow" w:hAnsi="Arial Narrow" w:cs="Arial"/>
                <w:sz w:val="16"/>
                <w:szCs w:val="16"/>
              </w:rPr>
              <w:t>____________________________________</w:t>
            </w:r>
          </w:p>
        </w:tc>
        <w:tc>
          <w:tcPr>
            <w:tcW w:w="1440" w:type="dxa"/>
            <w:vAlign w:val="center"/>
          </w:tcPr>
          <w:p w:rsidR="00933881" w:rsidRPr="005F5C12" w:rsidRDefault="00933881" w:rsidP="00B22F5F">
            <w:pPr>
              <w:spacing w:line="360" w:lineRule="auto"/>
              <w:rPr>
                <w:rFonts w:ascii="Arial Narrow" w:hAnsi="Arial Narrow" w:cs="Arial"/>
                <w:sz w:val="20"/>
              </w:rPr>
            </w:pPr>
            <w:r w:rsidRPr="005F5C12">
              <w:rPr>
                <w:rFonts w:ascii="Arial Narrow" w:hAnsi="Arial Narrow" w:cs="Arial"/>
                <w:sz w:val="22"/>
                <w:szCs w:val="28"/>
              </w:rPr>
              <w:sym w:font="Wingdings" w:char="F072"/>
            </w:r>
            <w:r w:rsidRPr="005F5C12">
              <w:rPr>
                <w:rFonts w:ascii="Arial Narrow" w:hAnsi="Arial Narrow" w:cs="Arial"/>
                <w:sz w:val="20"/>
                <w:szCs w:val="24"/>
              </w:rPr>
              <w:t xml:space="preserve"> </w:t>
            </w:r>
            <w:r w:rsidRPr="005F5C12">
              <w:rPr>
                <w:rFonts w:ascii="Arial Narrow" w:hAnsi="Arial Narrow" w:cs="Arial"/>
                <w:sz w:val="20"/>
              </w:rPr>
              <w:t>F/T</w:t>
            </w:r>
          </w:p>
          <w:p w:rsidR="00933881" w:rsidRPr="005F5C12" w:rsidRDefault="00933881" w:rsidP="00B22F5F">
            <w:pPr>
              <w:spacing w:line="360" w:lineRule="auto"/>
              <w:rPr>
                <w:rFonts w:ascii="Arial Narrow" w:hAnsi="Arial Narrow" w:cs="Arial"/>
                <w:sz w:val="20"/>
                <w:szCs w:val="24"/>
              </w:rPr>
            </w:pPr>
            <w:r w:rsidRPr="005F5C12">
              <w:rPr>
                <w:rFonts w:ascii="Arial Narrow" w:hAnsi="Arial Narrow" w:cs="Arial"/>
                <w:sz w:val="22"/>
                <w:szCs w:val="28"/>
              </w:rPr>
              <w:sym w:font="Wingdings" w:char="F072"/>
            </w:r>
            <w:r w:rsidRPr="005F5C12">
              <w:rPr>
                <w:rFonts w:ascii="Arial Narrow" w:hAnsi="Arial Narrow" w:cs="Arial"/>
                <w:sz w:val="20"/>
                <w:szCs w:val="24"/>
              </w:rPr>
              <w:t xml:space="preserve"> </w:t>
            </w:r>
            <w:r w:rsidRPr="005F5C12">
              <w:rPr>
                <w:rFonts w:ascii="Arial Narrow" w:hAnsi="Arial Narrow" w:cs="Arial"/>
                <w:sz w:val="20"/>
              </w:rPr>
              <w:t>P/T</w:t>
            </w:r>
          </w:p>
          <w:p w:rsidR="00933881" w:rsidRPr="005F5C12" w:rsidRDefault="00933881" w:rsidP="00B22F5F">
            <w:pPr>
              <w:spacing w:line="360" w:lineRule="auto"/>
              <w:rPr>
                <w:rFonts w:ascii="Arial Narrow" w:hAnsi="Arial Narrow" w:cs="Arial"/>
                <w:sz w:val="20"/>
              </w:rPr>
            </w:pPr>
            <w:r w:rsidRPr="005F5C12">
              <w:rPr>
                <w:rFonts w:ascii="Arial Narrow" w:hAnsi="Arial Narrow" w:cs="Arial"/>
                <w:sz w:val="22"/>
                <w:szCs w:val="28"/>
              </w:rPr>
              <w:sym w:font="Wingdings" w:char="F072"/>
            </w:r>
            <w:r w:rsidRPr="005F5C12">
              <w:rPr>
                <w:rFonts w:ascii="Arial Narrow" w:hAnsi="Arial Narrow" w:cs="Arial"/>
                <w:sz w:val="20"/>
                <w:szCs w:val="24"/>
              </w:rPr>
              <w:t xml:space="preserve"> </w:t>
            </w:r>
            <w:r w:rsidRPr="005F5C12">
              <w:rPr>
                <w:rFonts w:ascii="Arial Narrow" w:hAnsi="Arial Narrow" w:cs="Arial"/>
                <w:sz w:val="20"/>
              </w:rPr>
              <w:t>Casual</w:t>
            </w:r>
          </w:p>
          <w:p w:rsidR="00933881" w:rsidRPr="005F5C12" w:rsidRDefault="00933881" w:rsidP="00B22F5F">
            <w:pPr>
              <w:spacing w:line="360" w:lineRule="auto"/>
              <w:rPr>
                <w:rFonts w:ascii="Arial Narrow" w:hAnsi="Arial Narrow" w:cs="Arial"/>
                <w:sz w:val="20"/>
              </w:rPr>
            </w:pPr>
            <w:r w:rsidRPr="005F5C12">
              <w:rPr>
                <w:rFonts w:ascii="Arial Narrow" w:hAnsi="Arial Narrow" w:cs="Arial"/>
                <w:sz w:val="22"/>
                <w:szCs w:val="28"/>
              </w:rPr>
              <w:sym w:font="Wingdings" w:char="F072"/>
            </w:r>
            <w:r w:rsidRPr="005F5C12">
              <w:rPr>
                <w:rFonts w:ascii="Arial Narrow" w:hAnsi="Arial Narrow" w:cs="Arial"/>
                <w:sz w:val="20"/>
                <w:szCs w:val="24"/>
              </w:rPr>
              <w:t xml:space="preserve"> Voluntary</w:t>
            </w:r>
          </w:p>
        </w:tc>
        <w:tc>
          <w:tcPr>
            <w:tcW w:w="2520" w:type="dxa"/>
            <w:vAlign w:val="center"/>
          </w:tcPr>
          <w:p w:rsidR="00933881" w:rsidRPr="005F5C12" w:rsidRDefault="00933881" w:rsidP="00B22F5F">
            <w:pPr>
              <w:spacing w:line="360" w:lineRule="atLeast"/>
              <w:rPr>
                <w:rFonts w:ascii="Arial Narrow" w:hAnsi="Arial Narrow" w:cs="Arial"/>
                <w:sz w:val="20"/>
              </w:rPr>
            </w:pPr>
            <w:r w:rsidRPr="005F5C12">
              <w:rPr>
                <w:rFonts w:ascii="Arial Narrow" w:hAnsi="Arial Narrow" w:cs="Arial"/>
                <w:sz w:val="20"/>
              </w:rPr>
              <w:t>From: _________________</w:t>
            </w:r>
          </w:p>
          <w:p w:rsidR="00933881" w:rsidRPr="005F5C12" w:rsidRDefault="00933881" w:rsidP="00B22F5F">
            <w:pPr>
              <w:spacing w:line="360" w:lineRule="atLeast"/>
              <w:rPr>
                <w:rFonts w:ascii="Arial Narrow" w:hAnsi="Arial Narrow" w:cs="Arial"/>
                <w:sz w:val="20"/>
              </w:rPr>
            </w:pPr>
            <w:r w:rsidRPr="005F5C12">
              <w:rPr>
                <w:rFonts w:ascii="Arial Narrow" w:hAnsi="Arial Narrow" w:cs="Arial"/>
                <w:sz w:val="20"/>
              </w:rPr>
              <w:t>To: ___________________</w:t>
            </w:r>
          </w:p>
        </w:tc>
      </w:tr>
      <w:tr w:rsidR="00933881" w:rsidRPr="005F5C12" w:rsidTr="00B22F5F">
        <w:tc>
          <w:tcPr>
            <w:tcW w:w="3402" w:type="dxa"/>
          </w:tcPr>
          <w:p w:rsidR="00933881" w:rsidRPr="005F5C12" w:rsidRDefault="00933881" w:rsidP="00B22F5F">
            <w:pPr>
              <w:spacing w:line="0" w:lineRule="atLeast"/>
              <w:rPr>
                <w:rFonts w:ascii="Arial Narrow" w:hAnsi="Arial Narrow" w:cs="Arial"/>
                <w:sz w:val="16"/>
                <w:szCs w:val="16"/>
              </w:rPr>
            </w:pPr>
          </w:p>
          <w:p w:rsidR="00933881" w:rsidRPr="005F5C12" w:rsidRDefault="00933881" w:rsidP="00B22F5F">
            <w:pPr>
              <w:spacing w:line="0" w:lineRule="atLeast"/>
              <w:rPr>
                <w:rFonts w:ascii="Arial Narrow" w:hAnsi="Arial Narrow" w:cs="Arial"/>
                <w:sz w:val="16"/>
                <w:szCs w:val="16"/>
              </w:rPr>
            </w:pPr>
            <w:r w:rsidRPr="005F5C12">
              <w:rPr>
                <w:rFonts w:ascii="Arial Narrow" w:hAnsi="Arial Narrow" w:cs="Arial"/>
                <w:sz w:val="16"/>
                <w:szCs w:val="16"/>
              </w:rPr>
              <w:t>Company: ___________________________</w:t>
            </w:r>
            <w:r>
              <w:rPr>
                <w:rFonts w:ascii="Arial Narrow" w:hAnsi="Arial Narrow" w:cs="Arial"/>
                <w:sz w:val="16"/>
                <w:szCs w:val="16"/>
              </w:rPr>
              <w:t>_______</w:t>
            </w:r>
          </w:p>
          <w:p w:rsidR="00933881" w:rsidRPr="005F5C12" w:rsidRDefault="00933881" w:rsidP="00B22F5F">
            <w:pPr>
              <w:spacing w:line="0" w:lineRule="atLeast"/>
              <w:rPr>
                <w:rFonts w:ascii="Arial Narrow" w:hAnsi="Arial Narrow" w:cs="Arial"/>
                <w:sz w:val="16"/>
                <w:szCs w:val="16"/>
              </w:rPr>
            </w:pPr>
          </w:p>
          <w:p w:rsidR="00933881" w:rsidRPr="005F5C12" w:rsidRDefault="00933881" w:rsidP="00B22F5F">
            <w:pPr>
              <w:spacing w:line="0" w:lineRule="atLeast"/>
              <w:rPr>
                <w:rFonts w:ascii="Arial Narrow" w:hAnsi="Arial Narrow" w:cs="Arial"/>
                <w:sz w:val="16"/>
                <w:szCs w:val="16"/>
              </w:rPr>
            </w:pPr>
            <w:r w:rsidRPr="005F5C12">
              <w:rPr>
                <w:rFonts w:ascii="Arial Narrow" w:hAnsi="Arial Narrow" w:cs="Arial"/>
                <w:sz w:val="16"/>
                <w:szCs w:val="16"/>
              </w:rPr>
              <w:t>Address: ____________________________</w:t>
            </w:r>
            <w:r>
              <w:rPr>
                <w:rFonts w:ascii="Arial Narrow" w:hAnsi="Arial Narrow" w:cs="Arial"/>
                <w:sz w:val="16"/>
                <w:szCs w:val="16"/>
              </w:rPr>
              <w:t>_______</w:t>
            </w:r>
          </w:p>
          <w:p w:rsidR="00933881" w:rsidRPr="005F5C12" w:rsidRDefault="00933881" w:rsidP="00B22F5F">
            <w:pPr>
              <w:spacing w:line="0" w:lineRule="atLeast"/>
              <w:rPr>
                <w:rFonts w:ascii="Arial Narrow" w:hAnsi="Arial Narrow" w:cs="Arial"/>
                <w:sz w:val="16"/>
                <w:szCs w:val="16"/>
              </w:rPr>
            </w:pPr>
          </w:p>
          <w:p w:rsidR="00933881" w:rsidRPr="005F5C12" w:rsidRDefault="00933881" w:rsidP="00B22F5F">
            <w:pPr>
              <w:spacing w:line="0" w:lineRule="atLeast"/>
              <w:rPr>
                <w:rFonts w:ascii="Arial Narrow" w:hAnsi="Arial Narrow" w:cs="Arial"/>
                <w:sz w:val="16"/>
                <w:szCs w:val="16"/>
              </w:rPr>
            </w:pPr>
            <w:r w:rsidRPr="005F5C12">
              <w:rPr>
                <w:rFonts w:ascii="Arial Narrow" w:hAnsi="Arial Narrow" w:cs="Arial"/>
                <w:sz w:val="16"/>
                <w:szCs w:val="16"/>
              </w:rPr>
              <w:t>Supervisor: __________________________</w:t>
            </w:r>
            <w:r>
              <w:rPr>
                <w:rFonts w:ascii="Arial Narrow" w:hAnsi="Arial Narrow" w:cs="Arial"/>
                <w:sz w:val="16"/>
                <w:szCs w:val="16"/>
              </w:rPr>
              <w:t>_______</w:t>
            </w:r>
          </w:p>
          <w:p w:rsidR="00933881" w:rsidRPr="005F5C12" w:rsidRDefault="00933881" w:rsidP="00B22F5F">
            <w:pPr>
              <w:spacing w:line="0" w:lineRule="atLeast"/>
              <w:rPr>
                <w:rFonts w:ascii="Arial Narrow" w:hAnsi="Arial Narrow" w:cs="Arial"/>
                <w:sz w:val="16"/>
                <w:szCs w:val="16"/>
              </w:rPr>
            </w:pPr>
          </w:p>
          <w:p w:rsidR="00933881" w:rsidRPr="005F5C12" w:rsidRDefault="00933881" w:rsidP="00B22F5F">
            <w:pPr>
              <w:spacing w:line="0" w:lineRule="atLeast"/>
              <w:rPr>
                <w:rFonts w:ascii="Arial Narrow" w:hAnsi="Arial Narrow" w:cs="Arial"/>
                <w:sz w:val="16"/>
                <w:szCs w:val="16"/>
              </w:rPr>
            </w:pPr>
            <w:r w:rsidRPr="005F5C12">
              <w:rPr>
                <w:rFonts w:ascii="Arial Narrow" w:hAnsi="Arial Narrow" w:cs="Arial"/>
                <w:sz w:val="16"/>
                <w:szCs w:val="16"/>
              </w:rPr>
              <w:t>Phone: _____________________________</w:t>
            </w:r>
            <w:r>
              <w:rPr>
                <w:rFonts w:ascii="Arial Narrow" w:hAnsi="Arial Narrow" w:cs="Arial"/>
                <w:sz w:val="16"/>
                <w:szCs w:val="16"/>
              </w:rPr>
              <w:t>_______</w:t>
            </w:r>
          </w:p>
          <w:p w:rsidR="00933881" w:rsidRPr="005F5C12" w:rsidRDefault="00933881" w:rsidP="00B22F5F">
            <w:pPr>
              <w:spacing w:line="0" w:lineRule="atLeast"/>
              <w:rPr>
                <w:rFonts w:ascii="Arial Narrow" w:hAnsi="Arial Narrow" w:cs="Arial"/>
                <w:sz w:val="20"/>
              </w:rPr>
            </w:pPr>
          </w:p>
        </w:tc>
        <w:tc>
          <w:tcPr>
            <w:tcW w:w="2880" w:type="dxa"/>
          </w:tcPr>
          <w:p w:rsidR="00933881" w:rsidRPr="005F5C12" w:rsidRDefault="00933881" w:rsidP="00B22F5F">
            <w:pPr>
              <w:rPr>
                <w:rFonts w:ascii="Arial Narrow" w:hAnsi="Arial Narrow" w:cs="Arial"/>
                <w:sz w:val="16"/>
                <w:szCs w:val="16"/>
              </w:rPr>
            </w:pPr>
          </w:p>
          <w:p w:rsidR="00933881" w:rsidRPr="005F5C12" w:rsidRDefault="00933881" w:rsidP="00B22F5F">
            <w:pPr>
              <w:rPr>
                <w:rFonts w:ascii="Arial Narrow" w:hAnsi="Arial Narrow" w:cs="Arial"/>
                <w:sz w:val="16"/>
                <w:szCs w:val="16"/>
              </w:rPr>
            </w:pPr>
            <w:r w:rsidRPr="005F5C12">
              <w:rPr>
                <w:rFonts w:ascii="Arial Narrow" w:hAnsi="Arial Narrow" w:cs="Arial"/>
                <w:sz w:val="16"/>
                <w:szCs w:val="16"/>
              </w:rPr>
              <w:t>____________________________________</w:t>
            </w:r>
          </w:p>
          <w:p w:rsidR="00933881" w:rsidRPr="005F5C12" w:rsidRDefault="00933881" w:rsidP="00B22F5F">
            <w:pPr>
              <w:rPr>
                <w:rFonts w:ascii="Arial Narrow" w:hAnsi="Arial Narrow" w:cs="Arial"/>
                <w:sz w:val="16"/>
                <w:szCs w:val="16"/>
              </w:rPr>
            </w:pPr>
          </w:p>
          <w:p w:rsidR="00933881" w:rsidRPr="005F5C12" w:rsidRDefault="00933881" w:rsidP="00B22F5F">
            <w:pPr>
              <w:rPr>
                <w:rFonts w:ascii="Arial Narrow" w:hAnsi="Arial Narrow" w:cs="Arial"/>
                <w:sz w:val="16"/>
                <w:szCs w:val="16"/>
              </w:rPr>
            </w:pPr>
            <w:r w:rsidRPr="005F5C12">
              <w:rPr>
                <w:rFonts w:ascii="Arial Narrow" w:hAnsi="Arial Narrow" w:cs="Arial"/>
                <w:sz w:val="16"/>
                <w:szCs w:val="16"/>
              </w:rPr>
              <w:t>____________________________________</w:t>
            </w:r>
          </w:p>
          <w:p w:rsidR="00933881" w:rsidRPr="005F5C12" w:rsidRDefault="00933881" w:rsidP="00B22F5F">
            <w:pPr>
              <w:rPr>
                <w:rFonts w:ascii="Arial Narrow" w:hAnsi="Arial Narrow" w:cs="Arial"/>
                <w:sz w:val="16"/>
                <w:szCs w:val="16"/>
              </w:rPr>
            </w:pPr>
          </w:p>
          <w:p w:rsidR="00933881" w:rsidRPr="005F5C12" w:rsidRDefault="00933881" w:rsidP="00B22F5F">
            <w:pPr>
              <w:rPr>
                <w:rFonts w:ascii="Arial Narrow" w:hAnsi="Arial Narrow" w:cs="Arial"/>
                <w:sz w:val="16"/>
                <w:szCs w:val="16"/>
              </w:rPr>
            </w:pPr>
            <w:r w:rsidRPr="005F5C12">
              <w:rPr>
                <w:rFonts w:ascii="Arial Narrow" w:hAnsi="Arial Narrow" w:cs="Arial"/>
                <w:sz w:val="16"/>
                <w:szCs w:val="16"/>
              </w:rPr>
              <w:t>____________________________________</w:t>
            </w:r>
          </w:p>
          <w:p w:rsidR="00933881" w:rsidRPr="005F5C12" w:rsidRDefault="00933881" w:rsidP="00B22F5F">
            <w:pPr>
              <w:rPr>
                <w:rFonts w:ascii="Arial Narrow" w:hAnsi="Arial Narrow" w:cs="Arial"/>
                <w:sz w:val="16"/>
                <w:szCs w:val="16"/>
              </w:rPr>
            </w:pPr>
          </w:p>
          <w:p w:rsidR="00933881" w:rsidRPr="005F5C12" w:rsidRDefault="00933881" w:rsidP="00B22F5F">
            <w:pPr>
              <w:rPr>
                <w:rFonts w:ascii="Arial Narrow" w:hAnsi="Arial Narrow" w:cs="Arial"/>
                <w:sz w:val="16"/>
                <w:szCs w:val="16"/>
              </w:rPr>
            </w:pPr>
            <w:r w:rsidRPr="005F5C12">
              <w:rPr>
                <w:rFonts w:ascii="Arial Narrow" w:hAnsi="Arial Narrow" w:cs="Arial"/>
                <w:sz w:val="16"/>
                <w:szCs w:val="16"/>
              </w:rPr>
              <w:t>____________________________________</w:t>
            </w:r>
          </w:p>
        </w:tc>
        <w:tc>
          <w:tcPr>
            <w:tcW w:w="1440" w:type="dxa"/>
            <w:vAlign w:val="center"/>
          </w:tcPr>
          <w:p w:rsidR="00933881" w:rsidRPr="005F5C12" w:rsidRDefault="00933881" w:rsidP="00B22F5F">
            <w:pPr>
              <w:spacing w:line="360" w:lineRule="auto"/>
              <w:rPr>
                <w:rFonts w:ascii="Arial Narrow" w:hAnsi="Arial Narrow" w:cs="Arial"/>
                <w:sz w:val="20"/>
              </w:rPr>
            </w:pPr>
            <w:r w:rsidRPr="005F5C12">
              <w:rPr>
                <w:rFonts w:ascii="Arial Narrow" w:hAnsi="Arial Narrow" w:cs="Arial"/>
                <w:sz w:val="22"/>
                <w:szCs w:val="28"/>
              </w:rPr>
              <w:sym w:font="Wingdings" w:char="F072"/>
            </w:r>
            <w:r w:rsidRPr="005F5C12">
              <w:rPr>
                <w:rFonts w:ascii="Arial Narrow" w:hAnsi="Arial Narrow" w:cs="Arial"/>
                <w:sz w:val="20"/>
                <w:szCs w:val="24"/>
              </w:rPr>
              <w:t xml:space="preserve"> </w:t>
            </w:r>
            <w:r w:rsidRPr="005F5C12">
              <w:rPr>
                <w:rFonts w:ascii="Arial Narrow" w:hAnsi="Arial Narrow" w:cs="Arial"/>
                <w:sz w:val="20"/>
              </w:rPr>
              <w:t>F/T</w:t>
            </w:r>
          </w:p>
          <w:p w:rsidR="00933881" w:rsidRPr="005F5C12" w:rsidRDefault="00933881" w:rsidP="00B22F5F">
            <w:pPr>
              <w:spacing w:line="360" w:lineRule="auto"/>
              <w:rPr>
                <w:rFonts w:ascii="Arial Narrow" w:hAnsi="Arial Narrow" w:cs="Arial"/>
                <w:sz w:val="20"/>
                <w:szCs w:val="24"/>
              </w:rPr>
            </w:pPr>
            <w:r w:rsidRPr="005F5C12">
              <w:rPr>
                <w:rFonts w:ascii="Arial Narrow" w:hAnsi="Arial Narrow" w:cs="Arial"/>
                <w:sz w:val="22"/>
                <w:szCs w:val="28"/>
              </w:rPr>
              <w:sym w:font="Wingdings" w:char="F072"/>
            </w:r>
            <w:r w:rsidRPr="005F5C12">
              <w:rPr>
                <w:rFonts w:ascii="Arial Narrow" w:hAnsi="Arial Narrow" w:cs="Arial"/>
                <w:sz w:val="20"/>
                <w:szCs w:val="24"/>
              </w:rPr>
              <w:t xml:space="preserve"> </w:t>
            </w:r>
            <w:r w:rsidRPr="005F5C12">
              <w:rPr>
                <w:rFonts w:ascii="Arial Narrow" w:hAnsi="Arial Narrow" w:cs="Arial"/>
                <w:sz w:val="20"/>
              </w:rPr>
              <w:t>P/T</w:t>
            </w:r>
          </w:p>
          <w:p w:rsidR="00933881" w:rsidRPr="005F5C12" w:rsidRDefault="00933881" w:rsidP="00B22F5F">
            <w:pPr>
              <w:spacing w:line="360" w:lineRule="auto"/>
              <w:rPr>
                <w:rFonts w:ascii="Arial Narrow" w:hAnsi="Arial Narrow" w:cs="Arial"/>
                <w:sz w:val="20"/>
              </w:rPr>
            </w:pPr>
            <w:r w:rsidRPr="005F5C12">
              <w:rPr>
                <w:rFonts w:ascii="Arial Narrow" w:hAnsi="Arial Narrow" w:cs="Arial"/>
                <w:sz w:val="22"/>
                <w:szCs w:val="28"/>
              </w:rPr>
              <w:sym w:font="Wingdings" w:char="F072"/>
            </w:r>
            <w:r w:rsidRPr="005F5C12">
              <w:rPr>
                <w:rFonts w:ascii="Arial Narrow" w:hAnsi="Arial Narrow" w:cs="Arial"/>
                <w:sz w:val="20"/>
                <w:szCs w:val="24"/>
              </w:rPr>
              <w:t xml:space="preserve"> </w:t>
            </w:r>
            <w:r w:rsidRPr="005F5C12">
              <w:rPr>
                <w:rFonts w:ascii="Arial Narrow" w:hAnsi="Arial Narrow" w:cs="Arial"/>
                <w:sz w:val="20"/>
              </w:rPr>
              <w:t>Casual</w:t>
            </w:r>
          </w:p>
          <w:p w:rsidR="00933881" w:rsidRPr="005F5C12" w:rsidRDefault="00933881" w:rsidP="00B22F5F">
            <w:pPr>
              <w:spacing w:line="360" w:lineRule="auto"/>
              <w:rPr>
                <w:rFonts w:ascii="Arial Narrow" w:hAnsi="Arial Narrow" w:cs="Arial"/>
                <w:sz w:val="20"/>
              </w:rPr>
            </w:pPr>
            <w:r w:rsidRPr="005F5C12">
              <w:rPr>
                <w:rFonts w:ascii="Arial Narrow" w:hAnsi="Arial Narrow" w:cs="Arial"/>
                <w:sz w:val="22"/>
                <w:szCs w:val="28"/>
              </w:rPr>
              <w:sym w:font="Wingdings" w:char="F072"/>
            </w:r>
            <w:r w:rsidRPr="005F5C12">
              <w:rPr>
                <w:rFonts w:ascii="Arial Narrow" w:hAnsi="Arial Narrow" w:cs="Arial"/>
                <w:sz w:val="20"/>
                <w:szCs w:val="24"/>
              </w:rPr>
              <w:t xml:space="preserve"> Voluntary</w:t>
            </w:r>
          </w:p>
        </w:tc>
        <w:tc>
          <w:tcPr>
            <w:tcW w:w="2520" w:type="dxa"/>
            <w:vAlign w:val="center"/>
          </w:tcPr>
          <w:p w:rsidR="00933881" w:rsidRPr="005F5C12" w:rsidRDefault="00933881" w:rsidP="00B22F5F">
            <w:pPr>
              <w:spacing w:line="360" w:lineRule="atLeast"/>
              <w:rPr>
                <w:rFonts w:ascii="Arial Narrow" w:hAnsi="Arial Narrow" w:cs="Arial"/>
                <w:sz w:val="20"/>
              </w:rPr>
            </w:pPr>
            <w:r w:rsidRPr="005F5C12">
              <w:rPr>
                <w:rFonts w:ascii="Arial Narrow" w:hAnsi="Arial Narrow" w:cs="Arial"/>
                <w:sz w:val="20"/>
              </w:rPr>
              <w:t>From: _________________</w:t>
            </w:r>
          </w:p>
          <w:p w:rsidR="00933881" w:rsidRPr="005F5C12" w:rsidRDefault="00933881" w:rsidP="00B22F5F">
            <w:pPr>
              <w:spacing w:line="360" w:lineRule="atLeast"/>
              <w:rPr>
                <w:rFonts w:ascii="Arial Narrow" w:hAnsi="Arial Narrow" w:cs="Arial"/>
                <w:sz w:val="20"/>
              </w:rPr>
            </w:pPr>
            <w:r w:rsidRPr="005F5C12">
              <w:rPr>
                <w:rFonts w:ascii="Arial Narrow" w:hAnsi="Arial Narrow" w:cs="Arial"/>
                <w:sz w:val="20"/>
              </w:rPr>
              <w:t>To: ___________________</w:t>
            </w:r>
          </w:p>
        </w:tc>
      </w:tr>
      <w:tr w:rsidR="00933881" w:rsidRPr="005F5C12" w:rsidTr="00B22F5F">
        <w:tc>
          <w:tcPr>
            <w:tcW w:w="3402" w:type="dxa"/>
          </w:tcPr>
          <w:p w:rsidR="00933881" w:rsidRPr="005F5C12" w:rsidRDefault="00933881" w:rsidP="00B22F5F">
            <w:pPr>
              <w:spacing w:line="0" w:lineRule="atLeast"/>
              <w:rPr>
                <w:rFonts w:ascii="Arial Narrow" w:hAnsi="Arial Narrow" w:cs="Arial"/>
                <w:sz w:val="16"/>
                <w:szCs w:val="16"/>
              </w:rPr>
            </w:pPr>
          </w:p>
          <w:p w:rsidR="00933881" w:rsidRPr="005F5C12" w:rsidRDefault="00933881" w:rsidP="00B22F5F">
            <w:pPr>
              <w:spacing w:line="0" w:lineRule="atLeast"/>
              <w:rPr>
                <w:rFonts w:ascii="Arial Narrow" w:hAnsi="Arial Narrow" w:cs="Arial"/>
                <w:sz w:val="16"/>
                <w:szCs w:val="16"/>
              </w:rPr>
            </w:pPr>
            <w:r w:rsidRPr="005F5C12">
              <w:rPr>
                <w:rFonts w:ascii="Arial Narrow" w:hAnsi="Arial Narrow" w:cs="Arial"/>
                <w:sz w:val="16"/>
                <w:szCs w:val="16"/>
              </w:rPr>
              <w:t>Company: ___________________________</w:t>
            </w:r>
            <w:r>
              <w:rPr>
                <w:rFonts w:ascii="Arial Narrow" w:hAnsi="Arial Narrow" w:cs="Arial"/>
                <w:sz w:val="16"/>
                <w:szCs w:val="16"/>
              </w:rPr>
              <w:t>_______</w:t>
            </w:r>
          </w:p>
          <w:p w:rsidR="00933881" w:rsidRPr="005F5C12" w:rsidRDefault="00933881" w:rsidP="00B22F5F">
            <w:pPr>
              <w:spacing w:line="0" w:lineRule="atLeast"/>
              <w:rPr>
                <w:rFonts w:ascii="Arial Narrow" w:hAnsi="Arial Narrow" w:cs="Arial"/>
                <w:sz w:val="16"/>
                <w:szCs w:val="16"/>
              </w:rPr>
            </w:pPr>
          </w:p>
          <w:p w:rsidR="00933881" w:rsidRPr="005F5C12" w:rsidRDefault="00933881" w:rsidP="00B22F5F">
            <w:pPr>
              <w:spacing w:line="0" w:lineRule="atLeast"/>
              <w:rPr>
                <w:rFonts w:ascii="Arial Narrow" w:hAnsi="Arial Narrow" w:cs="Arial"/>
                <w:sz w:val="16"/>
                <w:szCs w:val="16"/>
              </w:rPr>
            </w:pPr>
            <w:r w:rsidRPr="005F5C12">
              <w:rPr>
                <w:rFonts w:ascii="Arial Narrow" w:hAnsi="Arial Narrow" w:cs="Arial"/>
                <w:sz w:val="16"/>
                <w:szCs w:val="16"/>
              </w:rPr>
              <w:t>Address: ____________________________</w:t>
            </w:r>
            <w:r>
              <w:rPr>
                <w:rFonts w:ascii="Arial Narrow" w:hAnsi="Arial Narrow" w:cs="Arial"/>
                <w:sz w:val="16"/>
                <w:szCs w:val="16"/>
              </w:rPr>
              <w:t>_______</w:t>
            </w:r>
          </w:p>
          <w:p w:rsidR="00933881" w:rsidRPr="005F5C12" w:rsidRDefault="00933881" w:rsidP="00B22F5F">
            <w:pPr>
              <w:spacing w:line="0" w:lineRule="atLeast"/>
              <w:rPr>
                <w:rFonts w:ascii="Arial Narrow" w:hAnsi="Arial Narrow" w:cs="Arial"/>
                <w:sz w:val="16"/>
                <w:szCs w:val="16"/>
              </w:rPr>
            </w:pPr>
          </w:p>
          <w:p w:rsidR="00933881" w:rsidRPr="005F5C12" w:rsidRDefault="00933881" w:rsidP="00B22F5F">
            <w:pPr>
              <w:spacing w:line="0" w:lineRule="atLeast"/>
              <w:rPr>
                <w:rFonts w:ascii="Arial Narrow" w:hAnsi="Arial Narrow" w:cs="Arial"/>
                <w:sz w:val="16"/>
                <w:szCs w:val="16"/>
              </w:rPr>
            </w:pPr>
            <w:r w:rsidRPr="005F5C12">
              <w:rPr>
                <w:rFonts w:ascii="Arial Narrow" w:hAnsi="Arial Narrow" w:cs="Arial"/>
                <w:sz w:val="16"/>
                <w:szCs w:val="16"/>
              </w:rPr>
              <w:t>Supervisor: __________________________</w:t>
            </w:r>
            <w:r>
              <w:rPr>
                <w:rFonts w:ascii="Arial Narrow" w:hAnsi="Arial Narrow" w:cs="Arial"/>
                <w:sz w:val="16"/>
                <w:szCs w:val="16"/>
              </w:rPr>
              <w:t>_______</w:t>
            </w:r>
          </w:p>
          <w:p w:rsidR="00933881" w:rsidRPr="005F5C12" w:rsidRDefault="00933881" w:rsidP="00B22F5F">
            <w:pPr>
              <w:spacing w:line="0" w:lineRule="atLeast"/>
              <w:rPr>
                <w:rFonts w:ascii="Arial Narrow" w:hAnsi="Arial Narrow" w:cs="Arial"/>
                <w:sz w:val="16"/>
                <w:szCs w:val="16"/>
              </w:rPr>
            </w:pPr>
          </w:p>
          <w:p w:rsidR="00933881" w:rsidRPr="005F5C12" w:rsidRDefault="00933881" w:rsidP="00B22F5F">
            <w:pPr>
              <w:spacing w:line="0" w:lineRule="atLeast"/>
              <w:rPr>
                <w:rFonts w:ascii="Arial Narrow" w:hAnsi="Arial Narrow" w:cs="Arial"/>
                <w:sz w:val="16"/>
                <w:szCs w:val="16"/>
              </w:rPr>
            </w:pPr>
            <w:r w:rsidRPr="005F5C12">
              <w:rPr>
                <w:rFonts w:ascii="Arial Narrow" w:hAnsi="Arial Narrow" w:cs="Arial"/>
                <w:sz w:val="16"/>
                <w:szCs w:val="16"/>
              </w:rPr>
              <w:t>Phone: _____________________________</w:t>
            </w:r>
            <w:r>
              <w:rPr>
                <w:rFonts w:ascii="Arial Narrow" w:hAnsi="Arial Narrow" w:cs="Arial"/>
                <w:sz w:val="16"/>
                <w:szCs w:val="16"/>
              </w:rPr>
              <w:t>_______</w:t>
            </w:r>
          </w:p>
          <w:p w:rsidR="00933881" w:rsidRPr="005F5C12" w:rsidRDefault="00933881" w:rsidP="00B22F5F">
            <w:pPr>
              <w:spacing w:line="0" w:lineRule="atLeast"/>
              <w:rPr>
                <w:rFonts w:ascii="Arial Narrow" w:hAnsi="Arial Narrow" w:cs="Arial"/>
                <w:sz w:val="20"/>
              </w:rPr>
            </w:pPr>
          </w:p>
        </w:tc>
        <w:tc>
          <w:tcPr>
            <w:tcW w:w="2880" w:type="dxa"/>
          </w:tcPr>
          <w:p w:rsidR="00933881" w:rsidRPr="005F5C12" w:rsidRDefault="00933881" w:rsidP="00B22F5F">
            <w:pPr>
              <w:rPr>
                <w:rFonts w:ascii="Arial Narrow" w:hAnsi="Arial Narrow" w:cs="Arial"/>
                <w:sz w:val="16"/>
                <w:szCs w:val="16"/>
              </w:rPr>
            </w:pPr>
          </w:p>
          <w:p w:rsidR="00933881" w:rsidRPr="005F5C12" w:rsidRDefault="00933881" w:rsidP="00B22F5F">
            <w:pPr>
              <w:rPr>
                <w:rFonts w:ascii="Arial Narrow" w:hAnsi="Arial Narrow" w:cs="Arial"/>
                <w:sz w:val="16"/>
                <w:szCs w:val="16"/>
              </w:rPr>
            </w:pPr>
            <w:r w:rsidRPr="005F5C12">
              <w:rPr>
                <w:rFonts w:ascii="Arial Narrow" w:hAnsi="Arial Narrow" w:cs="Arial"/>
                <w:sz w:val="16"/>
                <w:szCs w:val="16"/>
              </w:rPr>
              <w:t>____________________________________</w:t>
            </w:r>
          </w:p>
          <w:p w:rsidR="00933881" w:rsidRPr="005F5C12" w:rsidRDefault="00933881" w:rsidP="00B22F5F">
            <w:pPr>
              <w:rPr>
                <w:rFonts w:ascii="Arial Narrow" w:hAnsi="Arial Narrow" w:cs="Arial"/>
                <w:sz w:val="16"/>
                <w:szCs w:val="16"/>
              </w:rPr>
            </w:pPr>
          </w:p>
          <w:p w:rsidR="00933881" w:rsidRPr="005F5C12" w:rsidRDefault="00933881" w:rsidP="00B22F5F">
            <w:pPr>
              <w:rPr>
                <w:rFonts w:ascii="Arial Narrow" w:hAnsi="Arial Narrow" w:cs="Arial"/>
                <w:sz w:val="16"/>
                <w:szCs w:val="16"/>
              </w:rPr>
            </w:pPr>
            <w:r w:rsidRPr="005F5C12">
              <w:rPr>
                <w:rFonts w:ascii="Arial Narrow" w:hAnsi="Arial Narrow" w:cs="Arial"/>
                <w:sz w:val="16"/>
                <w:szCs w:val="16"/>
              </w:rPr>
              <w:t>____________________________________</w:t>
            </w:r>
          </w:p>
          <w:p w:rsidR="00933881" w:rsidRPr="005F5C12" w:rsidRDefault="00933881" w:rsidP="00B22F5F">
            <w:pPr>
              <w:rPr>
                <w:rFonts w:ascii="Arial Narrow" w:hAnsi="Arial Narrow" w:cs="Arial"/>
                <w:sz w:val="16"/>
                <w:szCs w:val="16"/>
              </w:rPr>
            </w:pPr>
          </w:p>
          <w:p w:rsidR="00933881" w:rsidRPr="005F5C12" w:rsidRDefault="00933881" w:rsidP="00B22F5F">
            <w:pPr>
              <w:rPr>
                <w:rFonts w:ascii="Arial Narrow" w:hAnsi="Arial Narrow" w:cs="Arial"/>
                <w:sz w:val="16"/>
                <w:szCs w:val="16"/>
              </w:rPr>
            </w:pPr>
            <w:r w:rsidRPr="005F5C12">
              <w:rPr>
                <w:rFonts w:ascii="Arial Narrow" w:hAnsi="Arial Narrow" w:cs="Arial"/>
                <w:sz w:val="16"/>
                <w:szCs w:val="16"/>
              </w:rPr>
              <w:t>____________________________________</w:t>
            </w:r>
          </w:p>
          <w:p w:rsidR="00933881" w:rsidRPr="005F5C12" w:rsidRDefault="00933881" w:rsidP="00B22F5F">
            <w:pPr>
              <w:rPr>
                <w:rFonts w:ascii="Arial Narrow" w:hAnsi="Arial Narrow" w:cs="Arial"/>
                <w:sz w:val="16"/>
                <w:szCs w:val="16"/>
              </w:rPr>
            </w:pPr>
          </w:p>
          <w:p w:rsidR="00933881" w:rsidRPr="005F5C12" w:rsidRDefault="00933881" w:rsidP="00B22F5F">
            <w:pPr>
              <w:rPr>
                <w:rFonts w:ascii="Arial Narrow" w:hAnsi="Arial Narrow" w:cs="Arial"/>
                <w:sz w:val="16"/>
                <w:szCs w:val="16"/>
              </w:rPr>
            </w:pPr>
            <w:r w:rsidRPr="005F5C12">
              <w:rPr>
                <w:rFonts w:ascii="Arial Narrow" w:hAnsi="Arial Narrow" w:cs="Arial"/>
                <w:sz w:val="16"/>
                <w:szCs w:val="16"/>
              </w:rPr>
              <w:t>____________________________________</w:t>
            </w:r>
          </w:p>
        </w:tc>
        <w:tc>
          <w:tcPr>
            <w:tcW w:w="1440" w:type="dxa"/>
            <w:vAlign w:val="center"/>
          </w:tcPr>
          <w:p w:rsidR="00933881" w:rsidRPr="005F5C12" w:rsidRDefault="00933881" w:rsidP="00B22F5F">
            <w:pPr>
              <w:spacing w:line="360" w:lineRule="auto"/>
              <w:rPr>
                <w:rFonts w:ascii="Arial Narrow" w:hAnsi="Arial Narrow" w:cs="Arial"/>
                <w:sz w:val="20"/>
              </w:rPr>
            </w:pPr>
            <w:r w:rsidRPr="005F5C12">
              <w:rPr>
                <w:rFonts w:ascii="Arial Narrow" w:hAnsi="Arial Narrow" w:cs="Arial"/>
                <w:sz w:val="22"/>
                <w:szCs w:val="28"/>
              </w:rPr>
              <w:sym w:font="Wingdings" w:char="F072"/>
            </w:r>
            <w:r w:rsidRPr="005F5C12">
              <w:rPr>
                <w:rFonts w:ascii="Arial Narrow" w:hAnsi="Arial Narrow" w:cs="Arial"/>
                <w:sz w:val="20"/>
                <w:szCs w:val="24"/>
              </w:rPr>
              <w:t xml:space="preserve"> </w:t>
            </w:r>
            <w:r w:rsidRPr="005F5C12">
              <w:rPr>
                <w:rFonts w:ascii="Arial Narrow" w:hAnsi="Arial Narrow" w:cs="Arial"/>
                <w:sz w:val="20"/>
              </w:rPr>
              <w:t>F/T</w:t>
            </w:r>
          </w:p>
          <w:p w:rsidR="00933881" w:rsidRPr="005F5C12" w:rsidRDefault="00933881" w:rsidP="00B22F5F">
            <w:pPr>
              <w:spacing w:line="360" w:lineRule="auto"/>
              <w:rPr>
                <w:rFonts w:ascii="Arial Narrow" w:hAnsi="Arial Narrow" w:cs="Arial"/>
                <w:sz w:val="20"/>
                <w:szCs w:val="24"/>
              </w:rPr>
            </w:pPr>
            <w:r w:rsidRPr="005F5C12">
              <w:rPr>
                <w:rFonts w:ascii="Arial Narrow" w:hAnsi="Arial Narrow" w:cs="Arial"/>
                <w:sz w:val="22"/>
                <w:szCs w:val="28"/>
              </w:rPr>
              <w:sym w:font="Wingdings" w:char="F072"/>
            </w:r>
            <w:r w:rsidRPr="005F5C12">
              <w:rPr>
                <w:rFonts w:ascii="Arial Narrow" w:hAnsi="Arial Narrow" w:cs="Arial"/>
                <w:sz w:val="20"/>
                <w:szCs w:val="24"/>
              </w:rPr>
              <w:t xml:space="preserve"> </w:t>
            </w:r>
            <w:r w:rsidRPr="005F5C12">
              <w:rPr>
                <w:rFonts w:ascii="Arial Narrow" w:hAnsi="Arial Narrow" w:cs="Arial"/>
                <w:sz w:val="20"/>
              </w:rPr>
              <w:t>P/T</w:t>
            </w:r>
          </w:p>
          <w:p w:rsidR="00933881" w:rsidRPr="005F5C12" w:rsidRDefault="00933881" w:rsidP="00B22F5F">
            <w:pPr>
              <w:spacing w:line="360" w:lineRule="auto"/>
              <w:rPr>
                <w:rFonts w:ascii="Arial Narrow" w:hAnsi="Arial Narrow" w:cs="Arial"/>
                <w:sz w:val="20"/>
              </w:rPr>
            </w:pPr>
            <w:r w:rsidRPr="005F5C12">
              <w:rPr>
                <w:rFonts w:ascii="Arial Narrow" w:hAnsi="Arial Narrow" w:cs="Arial"/>
                <w:sz w:val="22"/>
                <w:szCs w:val="28"/>
              </w:rPr>
              <w:sym w:font="Wingdings" w:char="F072"/>
            </w:r>
            <w:r w:rsidRPr="005F5C12">
              <w:rPr>
                <w:rFonts w:ascii="Arial Narrow" w:hAnsi="Arial Narrow" w:cs="Arial"/>
                <w:sz w:val="20"/>
                <w:szCs w:val="24"/>
              </w:rPr>
              <w:t xml:space="preserve"> </w:t>
            </w:r>
            <w:r w:rsidRPr="005F5C12">
              <w:rPr>
                <w:rFonts w:ascii="Arial Narrow" w:hAnsi="Arial Narrow" w:cs="Arial"/>
                <w:sz w:val="20"/>
              </w:rPr>
              <w:t>Casual</w:t>
            </w:r>
          </w:p>
          <w:p w:rsidR="00933881" w:rsidRPr="005F5C12" w:rsidRDefault="00933881" w:rsidP="00B22F5F">
            <w:pPr>
              <w:spacing w:line="360" w:lineRule="auto"/>
              <w:rPr>
                <w:rFonts w:ascii="Arial Narrow" w:hAnsi="Arial Narrow" w:cs="Arial"/>
                <w:sz w:val="20"/>
              </w:rPr>
            </w:pPr>
            <w:r w:rsidRPr="005F5C12">
              <w:rPr>
                <w:rFonts w:ascii="Arial Narrow" w:hAnsi="Arial Narrow" w:cs="Arial"/>
                <w:sz w:val="22"/>
                <w:szCs w:val="28"/>
              </w:rPr>
              <w:sym w:font="Wingdings" w:char="F072"/>
            </w:r>
            <w:r w:rsidRPr="005F5C12">
              <w:rPr>
                <w:rFonts w:ascii="Arial Narrow" w:hAnsi="Arial Narrow" w:cs="Arial"/>
                <w:sz w:val="20"/>
                <w:szCs w:val="24"/>
              </w:rPr>
              <w:t xml:space="preserve"> Voluntary</w:t>
            </w:r>
          </w:p>
        </w:tc>
        <w:tc>
          <w:tcPr>
            <w:tcW w:w="2520" w:type="dxa"/>
            <w:vAlign w:val="center"/>
          </w:tcPr>
          <w:p w:rsidR="00933881" w:rsidRPr="005F5C12" w:rsidRDefault="00933881" w:rsidP="00B22F5F">
            <w:pPr>
              <w:spacing w:line="360" w:lineRule="atLeast"/>
              <w:rPr>
                <w:rFonts w:ascii="Arial Narrow" w:hAnsi="Arial Narrow" w:cs="Arial"/>
                <w:sz w:val="20"/>
              </w:rPr>
            </w:pPr>
            <w:r w:rsidRPr="005F5C12">
              <w:rPr>
                <w:rFonts w:ascii="Arial Narrow" w:hAnsi="Arial Narrow" w:cs="Arial"/>
                <w:sz w:val="20"/>
              </w:rPr>
              <w:t>From: _________________</w:t>
            </w:r>
          </w:p>
          <w:p w:rsidR="00933881" w:rsidRPr="005F5C12" w:rsidRDefault="00933881" w:rsidP="00B22F5F">
            <w:pPr>
              <w:spacing w:line="360" w:lineRule="atLeast"/>
              <w:rPr>
                <w:rFonts w:ascii="Arial Narrow" w:hAnsi="Arial Narrow" w:cs="Arial"/>
                <w:sz w:val="20"/>
              </w:rPr>
            </w:pPr>
            <w:r w:rsidRPr="005F5C12">
              <w:rPr>
                <w:rFonts w:ascii="Arial Narrow" w:hAnsi="Arial Narrow" w:cs="Arial"/>
                <w:sz w:val="20"/>
              </w:rPr>
              <w:t>To: ___________________</w:t>
            </w:r>
          </w:p>
        </w:tc>
      </w:tr>
    </w:tbl>
    <w:p w:rsidR="00FA3E98" w:rsidRDefault="00FA3E98" w:rsidP="00B35D2C">
      <w:pPr>
        <w:rPr>
          <w:rFonts w:ascii="Arial Narrow" w:hAnsi="Arial Narrow" w:cs="Arial"/>
          <w:sz w:val="16"/>
          <w:szCs w:val="16"/>
        </w:rPr>
      </w:pPr>
    </w:p>
    <w:p w:rsidR="00B35D2C" w:rsidRDefault="00E63A3A" w:rsidP="00B35D2C">
      <w:pPr>
        <w:rPr>
          <w:rFonts w:ascii="Arial Narrow" w:hAnsi="Arial Narrow" w:cs="Arial"/>
          <w:sz w:val="16"/>
          <w:szCs w:val="16"/>
        </w:rPr>
      </w:pPr>
      <w:r>
        <w:rPr>
          <w:rFonts w:ascii="Arial Narrow" w:hAnsi="Arial Narrow" w:cs="Arial"/>
          <w:sz w:val="16"/>
          <w:szCs w:val="16"/>
        </w:rPr>
        <w:lastRenderedPageBreak/>
        <w:t>PART B</w:t>
      </w:r>
    </w:p>
    <w:p w:rsidR="00E63A3A" w:rsidRPr="009353B4" w:rsidRDefault="00E63A3A" w:rsidP="00B35D2C">
      <w:pPr>
        <w:rPr>
          <w:rFonts w:ascii="Arial Narrow" w:hAnsi="Arial Narrow" w:cs="Arial"/>
          <w:sz w:val="16"/>
          <w:szCs w:val="16"/>
        </w:rPr>
      </w:pPr>
    </w:p>
    <w:p w:rsidR="00B35D2C" w:rsidRPr="0062139C" w:rsidRDefault="00B35D2C" w:rsidP="00B35D2C">
      <w:pPr>
        <w:shd w:val="clear" w:color="auto" w:fill="000000"/>
        <w:ind w:left="1701" w:right="-57" w:hanging="1701"/>
        <w:rPr>
          <w:rFonts w:ascii="Arial Narrow" w:hAnsi="Arial Narrow" w:cs="Arial"/>
          <w:b/>
          <w:szCs w:val="24"/>
        </w:rPr>
      </w:pPr>
      <w:r w:rsidRPr="0062139C">
        <w:rPr>
          <w:rFonts w:ascii="Arial Narrow" w:hAnsi="Arial Narrow" w:cs="Arial"/>
          <w:b/>
          <w:szCs w:val="24"/>
        </w:rPr>
        <w:t xml:space="preserve">SECTION </w:t>
      </w:r>
      <w:r w:rsidR="00FA3E98">
        <w:rPr>
          <w:rFonts w:ascii="Arial Narrow" w:hAnsi="Arial Narrow" w:cs="Arial"/>
          <w:b/>
          <w:szCs w:val="24"/>
        </w:rPr>
        <w:t>15</w:t>
      </w:r>
      <w:r w:rsidRPr="0062139C">
        <w:rPr>
          <w:rFonts w:ascii="Arial Narrow" w:hAnsi="Arial Narrow" w:cs="Arial"/>
          <w:b/>
          <w:szCs w:val="24"/>
        </w:rPr>
        <w:t xml:space="preserve">: </w:t>
      </w:r>
      <w:r w:rsidRPr="0062139C">
        <w:rPr>
          <w:rFonts w:ascii="Arial Narrow" w:hAnsi="Arial Narrow" w:cs="Arial"/>
          <w:b/>
          <w:szCs w:val="24"/>
        </w:rPr>
        <w:tab/>
        <w:t>EVIDENCE TO SUPPORT YOUR APPLICATION FOR ENTRY INTO THE TRAINING PROGRAM</w:t>
      </w:r>
    </w:p>
    <w:p w:rsidR="00B35D2C" w:rsidRPr="00B648C9" w:rsidRDefault="00B35D2C" w:rsidP="00B35D2C">
      <w:pPr>
        <w:rPr>
          <w:rFonts w:ascii="Arial Narrow" w:hAnsi="Arial Narrow" w:cs="Arial"/>
          <w:b/>
          <w:sz w:val="20"/>
        </w:rPr>
      </w:pPr>
    </w:p>
    <w:p w:rsidR="00B35D2C" w:rsidRPr="009353B4" w:rsidRDefault="00B35D2C" w:rsidP="00B35D2C">
      <w:pPr>
        <w:jc w:val="both"/>
        <w:rPr>
          <w:rFonts w:ascii="Arial Narrow" w:hAnsi="Arial Narrow" w:cs="Arial"/>
          <w:sz w:val="22"/>
          <w:szCs w:val="22"/>
        </w:rPr>
      </w:pPr>
      <w:r w:rsidRPr="009353B4">
        <w:rPr>
          <w:rFonts w:ascii="Arial Narrow" w:hAnsi="Arial Narrow" w:cs="Arial"/>
          <w:sz w:val="22"/>
          <w:szCs w:val="22"/>
        </w:rPr>
        <w:t xml:space="preserve">The 240 hour Entertainment course includes </w:t>
      </w:r>
      <w:r w:rsidRPr="009353B4">
        <w:rPr>
          <w:rFonts w:ascii="Arial Narrow" w:hAnsi="Arial Narrow" w:cs="Arial"/>
          <w:b/>
          <w:sz w:val="22"/>
          <w:szCs w:val="22"/>
        </w:rPr>
        <w:t>eleven</w:t>
      </w:r>
      <w:r w:rsidRPr="009353B4">
        <w:rPr>
          <w:rFonts w:ascii="Arial Narrow" w:hAnsi="Arial Narrow" w:cs="Arial"/>
          <w:sz w:val="22"/>
          <w:szCs w:val="22"/>
        </w:rPr>
        <w:t xml:space="preserve"> compulsory units (140 hrs) and an additional 100 hours of elective units.  The units covered in the training programs are listed in the table below. </w:t>
      </w:r>
    </w:p>
    <w:p w:rsidR="00B35D2C" w:rsidRPr="009353B4" w:rsidRDefault="00B35D2C" w:rsidP="00B35D2C">
      <w:pPr>
        <w:jc w:val="both"/>
        <w:rPr>
          <w:rFonts w:ascii="Arial Narrow" w:hAnsi="Arial Narrow" w:cs="Arial"/>
          <w:sz w:val="16"/>
          <w:szCs w:val="16"/>
        </w:rPr>
      </w:pPr>
    </w:p>
    <w:p w:rsidR="00B35D2C" w:rsidRPr="009353B4" w:rsidRDefault="00B35D2C" w:rsidP="00B35D2C">
      <w:pPr>
        <w:jc w:val="both"/>
        <w:rPr>
          <w:rFonts w:ascii="Arial Narrow" w:hAnsi="Arial Narrow" w:cs="Arial"/>
          <w:b/>
          <w:sz w:val="22"/>
          <w:szCs w:val="22"/>
        </w:rPr>
      </w:pPr>
      <w:r w:rsidRPr="009353B4">
        <w:rPr>
          <w:rFonts w:ascii="Arial Narrow" w:hAnsi="Arial Narrow" w:cs="Arial"/>
          <w:b/>
          <w:sz w:val="22"/>
          <w:szCs w:val="22"/>
        </w:rPr>
        <w:t>NOTE: Units marked with an asterisk (*) have already been awarded to teachers</w:t>
      </w:r>
      <w:r>
        <w:rPr>
          <w:rFonts w:ascii="Arial Narrow" w:hAnsi="Arial Narrow" w:cs="Arial"/>
          <w:b/>
          <w:sz w:val="22"/>
          <w:szCs w:val="22"/>
        </w:rPr>
        <w:t xml:space="preserve"> through RPL</w:t>
      </w:r>
      <w:r w:rsidRPr="009353B4">
        <w:rPr>
          <w:rFonts w:ascii="Arial Narrow" w:hAnsi="Arial Narrow" w:cs="Arial"/>
          <w:b/>
          <w:sz w:val="22"/>
          <w:szCs w:val="22"/>
        </w:rPr>
        <w:t>.</w:t>
      </w:r>
    </w:p>
    <w:p w:rsidR="00B35D2C" w:rsidRPr="009353B4" w:rsidRDefault="00B35D2C" w:rsidP="00B35D2C">
      <w:pPr>
        <w:jc w:val="both"/>
        <w:rPr>
          <w:rFonts w:ascii="Arial Narrow" w:hAnsi="Arial Narrow" w:cs="Arial"/>
          <w:b/>
          <w:sz w:val="22"/>
          <w:szCs w:val="22"/>
        </w:rPr>
      </w:pPr>
    </w:p>
    <w:p w:rsidR="00B35D2C" w:rsidRDefault="00B35D2C" w:rsidP="00B35D2C">
      <w:pPr>
        <w:jc w:val="both"/>
        <w:rPr>
          <w:rFonts w:ascii="Arial Narrow" w:hAnsi="Arial Narrow" w:cs="Arial"/>
          <w:b/>
          <w:sz w:val="22"/>
          <w:szCs w:val="22"/>
        </w:rPr>
      </w:pPr>
      <w:r w:rsidRPr="009353B4">
        <w:rPr>
          <w:rFonts w:ascii="Arial Narrow" w:hAnsi="Arial Narrow" w:cs="Arial"/>
          <w:b/>
          <w:sz w:val="22"/>
          <w:szCs w:val="22"/>
        </w:rPr>
        <w:t>The teachers are awarded the following units through the training program:</w:t>
      </w:r>
    </w:p>
    <w:p w:rsidR="00B35D2C" w:rsidRPr="009353B4" w:rsidRDefault="00B35D2C" w:rsidP="00B35D2C">
      <w:pPr>
        <w:jc w:val="both"/>
        <w:rPr>
          <w:rFonts w:ascii="Arial Narrow" w:hAnsi="Arial Narrow" w:cs="Arial"/>
          <w:b/>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21"/>
        <w:gridCol w:w="7599"/>
      </w:tblGrid>
      <w:tr w:rsidR="00B35D2C" w:rsidRPr="005F5C12" w:rsidTr="00B35D2C">
        <w:tc>
          <w:tcPr>
            <w:tcW w:w="2121" w:type="dxa"/>
            <w:shd w:val="clear" w:color="auto" w:fill="E6E6E6"/>
          </w:tcPr>
          <w:p w:rsidR="00B35D2C" w:rsidRPr="005F5C12" w:rsidRDefault="00B35D2C" w:rsidP="00B35D2C">
            <w:pPr>
              <w:jc w:val="center"/>
              <w:rPr>
                <w:rFonts w:ascii="Arial Narrow" w:hAnsi="Arial Narrow" w:cs="Arial"/>
                <w:b/>
                <w:szCs w:val="24"/>
              </w:rPr>
            </w:pPr>
            <w:r w:rsidRPr="005F5C12">
              <w:rPr>
                <w:rFonts w:ascii="Arial Narrow" w:hAnsi="Arial Narrow" w:cs="Arial"/>
                <w:b/>
                <w:szCs w:val="24"/>
              </w:rPr>
              <w:t>UNIT CODE COMPULSORY UNITS</w:t>
            </w:r>
          </w:p>
        </w:tc>
        <w:tc>
          <w:tcPr>
            <w:tcW w:w="7599" w:type="dxa"/>
            <w:shd w:val="clear" w:color="auto" w:fill="E6E6E6"/>
          </w:tcPr>
          <w:p w:rsidR="00B35D2C" w:rsidRPr="005F5C12" w:rsidRDefault="00B35D2C" w:rsidP="00B35D2C">
            <w:pPr>
              <w:jc w:val="center"/>
              <w:rPr>
                <w:rFonts w:ascii="Arial Narrow" w:hAnsi="Arial Narrow" w:cs="Arial"/>
                <w:b/>
                <w:szCs w:val="24"/>
              </w:rPr>
            </w:pPr>
            <w:r w:rsidRPr="005F5C12">
              <w:rPr>
                <w:rFonts w:ascii="Arial Narrow" w:hAnsi="Arial Narrow" w:cs="Arial"/>
                <w:b/>
                <w:szCs w:val="24"/>
              </w:rPr>
              <w:br/>
              <w:t>UNIT TITLE</w:t>
            </w:r>
          </w:p>
        </w:tc>
      </w:tr>
      <w:tr w:rsidR="00B35D2C" w:rsidRPr="005F5C12" w:rsidTr="00B35D2C">
        <w:tc>
          <w:tcPr>
            <w:tcW w:w="2121" w:type="dxa"/>
            <w:vAlign w:val="center"/>
          </w:tcPr>
          <w:p w:rsidR="00B35D2C" w:rsidRPr="005F5C12" w:rsidRDefault="00B35D2C" w:rsidP="00B35D2C">
            <w:pPr>
              <w:ind w:left="318"/>
              <w:rPr>
                <w:rFonts w:ascii="Arial Narrow" w:hAnsi="Arial Narrow" w:cs="Arial"/>
                <w:sz w:val="22"/>
                <w:szCs w:val="22"/>
              </w:rPr>
            </w:pPr>
            <w:r w:rsidRPr="005F5C12">
              <w:rPr>
                <w:rFonts w:ascii="Arial Narrow" w:hAnsi="Arial Narrow"/>
                <w:sz w:val="22"/>
                <w:szCs w:val="22"/>
              </w:rPr>
              <w:t>BSBCMM201A</w:t>
            </w:r>
          </w:p>
        </w:tc>
        <w:tc>
          <w:tcPr>
            <w:tcW w:w="7599" w:type="dxa"/>
            <w:vAlign w:val="center"/>
          </w:tcPr>
          <w:p w:rsidR="00B35D2C" w:rsidRPr="005F5C12" w:rsidRDefault="00B35D2C" w:rsidP="00B35D2C">
            <w:pPr>
              <w:rPr>
                <w:rFonts w:ascii="Arial Narrow" w:hAnsi="Arial Narrow" w:cs="Arial"/>
                <w:sz w:val="22"/>
                <w:szCs w:val="22"/>
              </w:rPr>
            </w:pPr>
            <w:r w:rsidRPr="005F5C12">
              <w:rPr>
                <w:rFonts w:ascii="Arial Narrow" w:hAnsi="Arial Narrow"/>
                <w:sz w:val="22"/>
                <w:szCs w:val="22"/>
              </w:rPr>
              <w:t>Communicate in the workplace</w:t>
            </w:r>
          </w:p>
        </w:tc>
      </w:tr>
      <w:tr w:rsidR="00B35D2C" w:rsidRPr="005F5C12" w:rsidTr="00B35D2C">
        <w:tc>
          <w:tcPr>
            <w:tcW w:w="2121" w:type="dxa"/>
            <w:vAlign w:val="center"/>
          </w:tcPr>
          <w:p w:rsidR="00B35D2C" w:rsidRPr="005F5C12" w:rsidRDefault="00B35D2C" w:rsidP="00B35D2C">
            <w:pPr>
              <w:ind w:left="318"/>
              <w:rPr>
                <w:rFonts w:ascii="Arial Narrow" w:hAnsi="Arial Narrow" w:cs="Arial"/>
                <w:sz w:val="22"/>
                <w:szCs w:val="22"/>
              </w:rPr>
            </w:pPr>
            <w:r w:rsidRPr="005F5C12">
              <w:rPr>
                <w:rFonts w:ascii="Arial Narrow" w:hAnsi="Arial Narrow"/>
                <w:sz w:val="22"/>
                <w:szCs w:val="22"/>
              </w:rPr>
              <w:t>BSBOHS201A</w:t>
            </w:r>
          </w:p>
        </w:tc>
        <w:tc>
          <w:tcPr>
            <w:tcW w:w="7599" w:type="dxa"/>
            <w:vAlign w:val="center"/>
          </w:tcPr>
          <w:p w:rsidR="00B35D2C" w:rsidRPr="005F5C12" w:rsidRDefault="00B35D2C" w:rsidP="00B35D2C">
            <w:pPr>
              <w:rPr>
                <w:rFonts w:ascii="Arial Narrow" w:hAnsi="Arial Narrow" w:cs="Arial"/>
                <w:sz w:val="22"/>
                <w:szCs w:val="22"/>
              </w:rPr>
            </w:pPr>
            <w:r w:rsidRPr="005F5C12">
              <w:rPr>
                <w:rFonts w:ascii="Arial Narrow" w:hAnsi="Arial Narrow"/>
                <w:sz w:val="22"/>
                <w:szCs w:val="22"/>
              </w:rPr>
              <w:t>Participate in OHS processes</w:t>
            </w:r>
          </w:p>
        </w:tc>
      </w:tr>
      <w:tr w:rsidR="00B35D2C" w:rsidRPr="005F5C12" w:rsidTr="00B35D2C">
        <w:tc>
          <w:tcPr>
            <w:tcW w:w="2121" w:type="dxa"/>
            <w:vAlign w:val="center"/>
          </w:tcPr>
          <w:p w:rsidR="00B35D2C" w:rsidRPr="005F5C12" w:rsidRDefault="00B35D2C" w:rsidP="00B35D2C">
            <w:pPr>
              <w:ind w:left="318"/>
              <w:rPr>
                <w:rFonts w:ascii="Arial Narrow" w:hAnsi="Arial Narrow" w:cs="Arial"/>
                <w:sz w:val="22"/>
                <w:szCs w:val="22"/>
              </w:rPr>
            </w:pPr>
            <w:r w:rsidRPr="005F5C12">
              <w:rPr>
                <w:rFonts w:ascii="Arial Narrow" w:hAnsi="Arial Narrow"/>
                <w:sz w:val="22"/>
                <w:szCs w:val="22"/>
              </w:rPr>
              <w:t>CUEAUD06B</w:t>
            </w:r>
          </w:p>
        </w:tc>
        <w:tc>
          <w:tcPr>
            <w:tcW w:w="7599" w:type="dxa"/>
            <w:vAlign w:val="center"/>
          </w:tcPr>
          <w:p w:rsidR="00B35D2C" w:rsidRPr="005F5C12" w:rsidRDefault="00B35D2C" w:rsidP="00B35D2C">
            <w:pPr>
              <w:rPr>
                <w:rFonts w:ascii="Arial Narrow" w:hAnsi="Arial Narrow" w:cs="Arial"/>
                <w:sz w:val="22"/>
                <w:szCs w:val="22"/>
              </w:rPr>
            </w:pPr>
            <w:r w:rsidRPr="005F5C12">
              <w:rPr>
                <w:rFonts w:ascii="Arial Narrow" w:hAnsi="Arial Narrow"/>
                <w:sz w:val="22"/>
                <w:szCs w:val="22"/>
              </w:rPr>
              <w:t>Apply a general knowledge of vision systems to work activities</w:t>
            </w:r>
          </w:p>
        </w:tc>
      </w:tr>
      <w:tr w:rsidR="00B35D2C" w:rsidRPr="005F5C12" w:rsidTr="00B35D2C">
        <w:tc>
          <w:tcPr>
            <w:tcW w:w="2121" w:type="dxa"/>
            <w:vAlign w:val="center"/>
          </w:tcPr>
          <w:p w:rsidR="00B35D2C" w:rsidRPr="005F5C12" w:rsidRDefault="00B35D2C" w:rsidP="00B35D2C">
            <w:pPr>
              <w:ind w:left="318"/>
              <w:rPr>
                <w:rFonts w:ascii="Arial Narrow" w:hAnsi="Arial Narrow" w:cs="Arial"/>
                <w:i/>
                <w:sz w:val="22"/>
                <w:szCs w:val="22"/>
              </w:rPr>
            </w:pPr>
            <w:r w:rsidRPr="005F5C12">
              <w:rPr>
                <w:rFonts w:ascii="Arial Narrow" w:hAnsi="Arial Narrow"/>
                <w:i/>
                <w:sz w:val="22"/>
                <w:szCs w:val="22"/>
              </w:rPr>
              <w:t>CUECOR01C</w:t>
            </w:r>
          </w:p>
        </w:tc>
        <w:tc>
          <w:tcPr>
            <w:tcW w:w="7599" w:type="dxa"/>
            <w:vAlign w:val="center"/>
          </w:tcPr>
          <w:p w:rsidR="00B35D2C" w:rsidRPr="005F5C12" w:rsidRDefault="00B35D2C" w:rsidP="00B35D2C">
            <w:pPr>
              <w:rPr>
                <w:rFonts w:ascii="Arial Narrow" w:hAnsi="Arial Narrow" w:cs="Arial"/>
                <w:i/>
                <w:sz w:val="22"/>
                <w:szCs w:val="22"/>
              </w:rPr>
            </w:pPr>
            <w:r w:rsidRPr="005F5C12">
              <w:rPr>
                <w:rFonts w:ascii="Arial Narrow" w:hAnsi="Arial Narrow"/>
                <w:i/>
                <w:sz w:val="22"/>
                <w:szCs w:val="22"/>
              </w:rPr>
              <w:t>*Manage own work and learning</w:t>
            </w:r>
          </w:p>
        </w:tc>
      </w:tr>
      <w:tr w:rsidR="00B35D2C" w:rsidRPr="005F5C12" w:rsidTr="00B35D2C">
        <w:tc>
          <w:tcPr>
            <w:tcW w:w="2121" w:type="dxa"/>
            <w:vAlign w:val="center"/>
          </w:tcPr>
          <w:p w:rsidR="00B35D2C" w:rsidRPr="005F5C12" w:rsidRDefault="00B35D2C" w:rsidP="00B35D2C">
            <w:pPr>
              <w:ind w:left="318"/>
              <w:rPr>
                <w:rFonts w:ascii="Arial Narrow" w:hAnsi="Arial Narrow" w:cs="Arial"/>
                <w:i/>
                <w:sz w:val="22"/>
                <w:szCs w:val="22"/>
              </w:rPr>
            </w:pPr>
            <w:r w:rsidRPr="005F5C12">
              <w:rPr>
                <w:rFonts w:ascii="Arial Narrow" w:hAnsi="Arial Narrow"/>
                <w:i/>
                <w:sz w:val="22"/>
                <w:szCs w:val="22"/>
              </w:rPr>
              <w:t>CUECOR02C</w:t>
            </w:r>
          </w:p>
        </w:tc>
        <w:tc>
          <w:tcPr>
            <w:tcW w:w="7599" w:type="dxa"/>
            <w:vAlign w:val="center"/>
          </w:tcPr>
          <w:p w:rsidR="00B35D2C" w:rsidRPr="005F5C12" w:rsidRDefault="00B35D2C" w:rsidP="00B35D2C">
            <w:pPr>
              <w:rPr>
                <w:rFonts w:ascii="Arial Narrow" w:hAnsi="Arial Narrow" w:cs="Arial"/>
                <w:i/>
                <w:sz w:val="22"/>
                <w:szCs w:val="22"/>
              </w:rPr>
            </w:pPr>
            <w:r w:rsidRPr="005F5C12">
              <w:rPr>
                <w:rFonts w:ascii="Arial Narrow" w:hAnsi="Arial Narrow"/>
                <w:i/>
                <w:sz w:val="22"/>
                <w:szCs w:val="22"/>
              </w:rPr>
              <w:t>*Work with others</w:t>
            </w:r>
          </w:p>
        </w:tc>
      </w:tr>
      <w:tr w:rsidR="00B35D2C" w:rsidRPr="005F5C12" w:rsidTr="00B35D2C">
        <w:tc>
          <w:tcPr>
            <w:tcW w:w="2121" w:type="dxa"/>
            <w:vAlign w:val="center"/>
          </w:tcPr>
          <w:p w:rsidR="00B35D2C" w:rsidRPr="005F5C12" w:rsidRDefault="00B35D2C" w:rsidP="00B35D2C">
            <w:pPr>
              <w:ind w:left="318"/>
              <w:rPr>
                <w:rFonts w:ascii="Arial Narrow" w:hAnsi="Arial Narrow" w:cs="Arial"/>
                <w:sz w:val="22"/>
                <w:szCs w:val="22"/>
              </w:rPr>
            </w:pPr>
            <w:r w:rsidRPr="005F5C12">
              <w:rPr>
                <w:rFonts w:ascii="Arial Narrow" w:hAnsi="Arial Narrow"/>
                <w:sz w:val="22"/>
                <w:szCs w:val="22"/>
              </w:rPr>
              <w:t>CUECOR03B</w:t>
            </w:r>
          </w:p>
        </w:tc>
        <w:tc>
          <w:tcPr>
            <w:tcW w:w="7599" w:type="dxa"/>
            <w:vAlign w:val="center"/>
          </w:tcPr>
          <w:p w:rsidR="00B35D2C" w:rsidRPr="005F5C12" w:rsidRDefault="00B35D2C" w:rsidP="00B35D2C">
            <w:pPr>
              <w:rPr>
                <w:rFonts w:ascii="Arial Narrow" w:hAnsi="Arial Narrow" w:cs="Arial"/>
                <w:sz w:val="22"/>
                <w:szCs w:val="22"/>
              </w:rPr>
            </w:pPr>
            <w:r w:rsidRPr="005F5C12">
              <w:rPr>
                <w:rFonts w:ascii="Arial Narrow" w:hAnsi="Arial Narrow"/>
                <w:sz w:val="22"/>
                <w:szCs w:val="22"/>
              </w:rPr>
              <w:t>Provide quality service to customers</w:t>
            </w:r>
          </w:p>
        </w:tc>
      </w:tr>
      <w:tr w:rsidR="00B35D2C" w:rsidRPr="005F5C12" w:rsidTr="00B35D2C">
        <w:tc>
          <w:tcPr>
            <w:tcW w:w="2121" w:type="dxa"/>
            <w:vAlign w:val="center"/>
          </w:tcPr>
          <w:p w:rsidR="00B35D2C" w:rsidRPr="005F5C12" w:rsidRDefault="00B35D2C" w:rsidP="00B35D2C">
            <w:pPr>
              <w:ind w:left="318"/>
              <w:rPr>
                <w:rFonts w:ascii="Arial Narrow" w:hAnsi="Arial Narrow" w:cs="Arial"/>
                <w:i/>
                <w:sz w:val="22"/>
                <w:szCs w:val="22"/>
              </w:rPr>
            </w:pPr>
            <w:r w:rsidRPr="005F5C12">
              <w:rPr>
                <w:rFonts w:ascii="Arial Narrow" w:hAnsi="Arial Narrow"/>
                <w:i/>
                <w:sz w:val="22"/>
                <w:szCs w:val="22"/>
              </w:rPr>
              <w:t>CUECOR04B</w:t>
            </w:r>
          </w:p>
        </w:tc>
        <w:tc>
          <w:tcPr>
            <w:tcW w:w="7599" w:type="dxa"/>
            <w:vAlign w:val="center"/>
          </w:tcPr>
          <w:p w:rsidR="00B35D2C" w:rsidRPr="005F5C12" w:rsidRDefault="00B35D2C" w:rsidP="00B35D2C">
            <w:pPr>
              <w:rPr>
                <w:rFonts w:ascii="Arial Narrow" w:hAnsi="Arial Narrow" w:cs="Arial"/>
                <w:i/>
                <w:sz w:val="22"/>
                <w:szCs w:val="22"/>
              </w:rPr>
            </w:pPr>
            <w:r w:rsidRPr="005F5C12">
              <w:rPr>
                <w:rFonts w:ascii="Arial Narrow" w:hAnsi="Arial Narrow"/>
                <w:i/>
                <w:sz w:val="22"/>
                <w:szCs w:val="22"/>
              </w:rPr>
              <w:t>*Deal with conflict and resolve complaints</w:t>
            </w:r>
          </w:p>
        </w:tc>
      </w:tr>
      <w:tr w:rsidR="00B35D2C" w:rsidRPr="005F5C12" w:rsidTr="00B35D2C">
        <w:tc>
          <w:tcPr>
            <w:tcW w:w="2121" w:type="dxa"/>
            <w:vAlign w:val="center"/>
          </w:tcPr>
          <w:p w:rsidR="00B35D2C" w:rsidRPr="005F5C12" w:rsidRDefault="00B35D2C" w:rsidP="00B35D2C">
            <w:pPr>
              <w:ind w:left="318"/>
              <w:rPr>
                <w:rFonts w:ascii="Arial Narrow" w:hAnsi="Arial Narrow"/>
                <w:sz w:val="22"/>
                <w:szCs w:val="22"/>
              </w:rPr>
            </w:pPr>
            <w:r w:rsidRPr="005F5C12">
              <w:rPr>
                <w:rFonts w:ascii="Arial Narrow" w:hAnsi="Arial Narrow"/>
                <w:sz w:val="22"/>
                <w:szCs w:val="22"/>
              </w:rPr>
              <w:t>CUEIND01C</w:t>
            </w:r>
          </w:p>
        </w:tc>
        <w:tc>
          <w:tcPr>
            <w:tcW w:w="7599" w:type="dxa"/>
            <w:vAlign w:val="center"/>
          </w:tcPr>
          <w:p w:rsidR="00B35D2C" w:rsidRPr="005F5C12" w:rsidRDefault="00B35D2C" w:rsidP="00B35D2C">
            <w:pPr>
              <w:rPr>
                <w:rFonts w:ascii="Arial Narrow" w:hAnsi="Arial Narrow"/>
                <w:sz w:val="22"/>
                <w:szCs w:val="22"/>
              </w:rPr>
            </w:pPr>
            <w:r w:rsidRPr="005F5C12">
              <w:rPr>
                <w:rFonts w:ascii="Arial Narrow" w:hAnsi="Arial Narrow" w:cs="Arial"/>
                <w:sz w:val="22"/>
                <w:szCs w:val="22"/>
              </w:rPr>
              <w:t>Source and apply entertainment industry knowledge</w:t>
            </w:r>
          </w:p>
        </w:tc>
      </w:tr>
      <w:tr w:rsidR="00B35D2C" w:rsidRPr="005F5C12" w:rsidTr="00B35D2C">
        <w:tc>
          <w:tcPr>
            <w:tcW w:w="2121" w:type="dxa"/>
            <w:vAlign w:val="center"/>
          </w:tcPr>
          <w:p w:rsidR="00B35D2C" w:rsidRPr="005F5C12" w:rsidRDefault="00B35D2C" w:rsidP="00B35D2C">
            <w:pPr>
              <w:ind w:left="318"/>
              <w:rPr>
                <w:rFonts w:ascii="Arial Narrow" w:hAnsi="Arial Narrow" w:cs="Arial"/>
                <w:sz w:val="22"/>
                <w:szCs w:val="22"/>
              </w:rPr>
            </w:pPr>
            <w:r w:rsidRPr="005F5C12">
              <w:rPr>
                <w:rFonts w:ascii="Arial Narrow" w:hAnsi="Arial Narrow"/>
                <w:sz w:val="22"/>
                <w:szCs w:val="22"/>
              </w:rPr>
              <w:t>CUESOU07B</w:t>
            </w:r>
          </w:p>
        </w:tc>
        <w:tc>
          <w:tcPr>
            <w:tcW w:w="7599" w:type="dxa"/>
            <w:vAlign w:val="center"/>
          </w:tcPr>
          <w:p w:rsidR="00B35D2C" w:rsidRPr="005F5C12" w:rsidRDefault="00B35D2C" w:rsidP="00B35D2C">
            <w:pPr>
              <w:rPr>
                <w:rFonts w:ascii="Arial Narrow" w:hAnsi="Arial Narrow"/>
                <w:sz w:val="22"/>
                <w:szCs w:val="22"/>
              </w:rPr>
            </w:pPr>
            <w:r w:rsidRPr="005F5C12">
              <w:rPr>
                <w:rFonts w:ascii="Arial Narrow" w:hAnsi="Arial Narrow"/>
                <w:sz w:val="22"/>
                <w:szCs w:val="22"/>
              </w:rPr>
              <w:t>Apply a general knowledge of audio to work activities</w:t>
            </w:r>
          </w:p>
        </w:tc>
      </w:tr>
      <w:tr w:rsidR="00B35D2C" w:rsidRPr="005F5C12" w:rsidTr="00B35D2C">
        <w:tc>
          <w:tcPr>
            <w:tcW w:w="2121" w:type="dxa"/>
            <w:vAlign w:val="center"/>
          </w:tcPr>
          <w:p w:rsidR="00B35D2C" w:rsidRPr="005F5C12" w:rsidRDefault="00B35D2C" w:rsidP="00B35D2C">
            <w:pPr>
              <w:ind w:left="318"/>
              <w:rPr>
                <w:rFonts w:ascii="Arial Narrow" w:hAnsi="Arial Narrow" w:cs="Arial"/>
                <w:sz w:val="22"/>
                <w:szCs w:val="22"/>
              </w:rPr>
            </w:pPr>
            <w:r w:rsidRPr="005F5C12">
              <w:rPr>
                <w:rFonts w:ascii="Arial Narrow" w:hAnsi="Arial Narrow"/>
                <w:sz w:val="22"/>
                <w:szCs w:val="22"/>
              </w:rPr>
              <w:t>CUESTA05C</w:t>
            </w:r>
          </w:p>
        </w:tc>
        <w:tc>
          <w:tcPr>
            <w:tcW w:w="7599" w:type="dxa"/>
            <w:vAlign w:val="center"/>
          </w:tcPr>
          <w:p w:rsidR="00B35D2C" w:rsidRPr="005F5C12" w:rsidRDefault="00B35D2C" w:rsidP="00B35D2C">
            <w:pPr>
              <w:rPr>
                <w:rFonts w:ascii="Arial Narrow" w:hAnsi="Arial Narrow" w:cs="Arial"/>
                <w:sz w:val="22"/>
                <w:szCs w:val="22"/>
              </w:rPr>
            </w:pPr>
            <w:r w:rsidRPr="005F5C12">
              <w:rPr>
                <w:rFonts w:ascii="Arial Narrow" w:hAnsi="Arial Narrow"/>
                <w:sz w:val="22"/>
                <w:szCs w:val="22"/>
              </w:rPr>
              <w:t>Apply a general knowledge of staging to work activities</w:t>
            </w:r>
          </w:p>
        </w:tc>
      </w:tr>
      <w:tr w:rsidR="00B35D2C" w:rsidRPr="005F5C12" w:rsidTr="00B35D2C">
        <w:tc>
          <w:tcPr>
            <w:tcW w:w="2121" w:type="dxa"/>
            <w:vAlign w:val="center"/>
          </w:tcPr>
          <w:p w:rsidR="00B35D2C" w:rsidRPr="005F5C12" w:rsidRDefault="00B35D2C" w:rsidP="00B35D2C">
            <w:pPr>
              <w:ind w:left="318"/>
              <w:rPr>
                <w:rFonts w:ascii="Arial Narrow" w:hAnsi="Arial Narrow" w:cs="Arial"/>
                <w:sz w:val="22"/>
                <w:szCs w:val="22"/>
              </w:rPr>
            </w:pPr>
            <w:r w:rsidRPr="005F5C12">
              <w:rPr>
                <w:rFonts w:ascii="Arial Narrow" w:hAnsi="Arial Narrow"/>
                <w:sz w:val="22"/>
                <w:szCs w:val="22"/>
              </w:rPr>
              <w:t>CUFLGT101A</w:t>
            </w:r>
          </w:p>
        </w:tc>
        <w:tc>
          <w:tcPr>
            <w:tcW w:w="7599" w:type="dxa"/>
            <w:vAlign w:val="center"/>
          </w:tcPr>
          <w:p w:rsidR="00B35D2C" w:rsidRPr="005F5C12" w:rsidRDefault="00B35D2C" w:rsidP="00B35D2C">
            <w:pPr>
              <w:rPr>
                <w:rFonts w:ascii="Arial Narrow" w:hAnsi="Arial Narrow" w:cs="Arial"/>
                <w:sz w:val="22"/>
                <w:szCs w:val="22"/>
              </w:rPr>
            </w:pPr>
            <w:r w:rsidRPr="005F5C12">
              <w:rPr>
                <w:rFonts w:ascii="Arial Narrow" w:hAnsi="Arial Narrow"/>
                <w:sz w:val="22"/>
                <w:szCs w:val="22"/>
              </w:rPr>
              <w:t>Apply a general knowledge of lighting to work activities</w:t>
            </w:r>
          </w:p>
        </w:tc>
      </w:tr>
    </w:tbl>
    <w:p w:rsidR="00B35D2C" w:rsidRDefault="00B35D2C" w:rsidP="00B35D2C">
      <w:pPr>
        <w:jc w:val="both"/>
        <w:rPr>
          <w:rFonts w:ascii="Arial Narrow" w:hAnsi="Arial Narrow" w:cs="Arial"/>
          <w:b/>
          <w:sz w:val="22"/>
          <w:szCs w:val="22"/>
        </w:rPr>
      </w:pPr>
    </w:p>
    <w:p w:rsidR="00B35D2C" w:rsidRPr="009353B4" w:rsidRDefault="00B35D2C" w:rsidP="00B35D2C">
      <w:pPr>
        <w:jc w:val="both"/>
        <w:rPr>
          <w:rFonts w:ascii="Arial Narrow" w:hAnsi="Arial Narrow" w:cs="Arial"/>
          <w:b/>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21"/>
        <w:gridCol w:w="7599"/>
      </w:tblGrid>
      <w:tr w:rsidR="00B35D2C" w:rsidRPr="005F5C12" w:rsidTr="00B35D2C">
        <w:tc>
          <w:tcPr>
            <w:tcW w:w="2121" w:type="dxa"/>
            <w:shd w:val="clear" w:color="auto" w:fill="E6E6E6"/>
          </w:tcPr>
          <w:p w:rsidR="00B35D2C" w:rsidRPr="005F5C12" w:rsidRDefault="00B35D2C" w:rsidP="00B35D2C">
            <w:pPr>
              <w:jc w:val="center"/>
              <w:rPr>
                <w:rFonts w:ascii="Arial Narrow" w:hAnsi="Arial Narrow" w:cs="Arial"/>
                <w:b/>
                <w:szCs w:val="24"/>
              </w:rPr>
            </w:pPr>
            <w:r w:rsidRPr="005F5C12">
              <w:rPr>
                <w:rFonts w:ascii="Arial Narrow" w:hAnsi="Arial Narrow" w:cs="Arial"/>
                <w:b/>
                <w:szCs w:val="24"/>
              </w:rPr>
              <w:t>UNIT CODE ELECTIVES UNITS</w:t>
            </w:r>
          </w:p>
        </w:tc>
        <w:tc>
          <w:tcPr>
            <w:tcW w:w="7599" w:type="dxa"/>
            <w:shd w:val="clear" w:color="auto" w:fill="E6E6E6"/>
          </w:tcPr>
          <w:p w:rsidR="00B35D2C" w:rsidRPr="005F5C12" w:rsidRDefault="00B35D2C" w:rsidP="00B35D2C">
            <w:pPr>
              <w:jc w:val="center"/>
              <w:rPr>
                <w:rFonts w:ascii="Arial Narrow" w:hAnsi="Arial Narrow" w:cs="Arial"/>
                <w:b/>
                <w:szCs w:val="24"/>
              </w:rPr>
            </w:pPr>
            <w:r w:rsidRPr="005F5C12">
              <w:rPr>
                <w:rFonts w:ascii="Arial Narrow" w:hAnsi="Arial Narrow" w:cs="Arial"/>
                <w:b/>
                <w:szCs w:val="24"/>
              </w:rPr>
              <w:t>UNIT TITLE</w:t>
            </w:r>
          </w:p>
          <w:p w:rsidR="00B35D2C" w:rsidRPr="005F5C12" w:rsidRDefault="00B35D2C" w:rsidP="00B35D2C">
            <w:pPr>
              <w:jc w:val="center"/>
              <w:rPr>
                <w:rFonts w:ascii="Arial Narrow" w:hAnsi="Arial Narrow" w:cs="Arial"/>
                <w:b/>
                <w:szCs w:val="24"/>
              </w:rPr>
            </w:pPr>
            <w:r w:rsidRPr="005F5C12">
              <w:rPr>
                <w:rFonts w:ascii="Arial Narrow" w:hAnsi="Arial Narrow" w:cs="Arial"/>
                <w:b/>
                <w:szCs w:val="24"/>
              </w:rPr>
              <w:t>(TECHNICAL GENERAL)</w:t>
            </w:r>
          </w:p>
        </w:tc>
      </w:tr>
      <w:tr w:rsidR="00B35D2C" w:rsidRPr="005F5C12" w:rsidTr="00B35D2C">
        <w:tc>
          <w:tcPr>
            <w:tcW w:w="2121" w:type="dxa"/>
            <w:vAlign w:val="center"/>
          </w:tcPr>
          <w:p w:rsidR="00B35D2C" w:rsidRPr="005F5C12" w:rsidRDefault="00B35D2C" w:rsidP="00B35D2C">
            <w:pPr>
              <w:ind w:left="318"/>
              <w:rPr>
                <w:rFonts w:ascii="Arial Narrow" w:hAnsi="Arial Narrow" w:cs="Arial"/>
                <w:szCs w:val="24"/>
              </w:rPr>
            </w:pPr>
            <w:r w:rsidRPr="005F5C12">
              <w:rPr>
                <w:rFonts w:ascii="Arial Narrow" w:hAnsi="Arial Narrow"/>
                <w:sz w:val="22"/>
                <w:szCs w:val="22"/>
              </w:rPr>
              <w:t>HLTFA301B</w:t>
            </w:r>
          </w:p>
        </w:tc>
        <w:tc>
          <w:tcPr>
            <w:tcW w:w="7599" w:type="dxa"/>
            <w:vAlign w:val="center"/>
          </w:tcPr>
          <w:p w:rsidR="00B35D2C" w:rsidRPr="005F5C12" w:rsidRDefault="00B35D2C" w:rsidP="00B35D2C">
            <w:pPr>
              <w:rPr>
                <w:rFonts w:ascii="Arial Narrow" w:hAnsi="Arial Narrow" w:cs="Arial"/>
                <w:szCs w:val="24"/>
              </w:rPr>
            </w:pPr>
            <w:r w:rsidRPr="005F5C12">
              <w:rPr>
                <w:rFonts w:ascii="Arial Narrow" w:hAnsi="Arial Narrow"/>
                <w:sz w:val="22"/>
                <w:szCs w:val="22"/>
              </w:rPr>
              <w:t>Apply first aid – (Completion of Senior First Aid Certificate at time of Orientation)</w:t>
            </w:r>
          </w:p>
        </w:tc>
      </w:tr>
      <w:tr w:rsidR="00B35D2C" w:rsidRPr="005F5C12" w:rsidTr="00B35D2C">
        <w:tc>
          <w:tcPr>
            <w:tcW w:w="2121" w:type="dxa"/>
            <w:vAlign w:val="center"/>
          </w:tcPr>
          <w:p w:rsidR="00B35D2C" w:rsidRPr="005F5C12" w:rsidRDefault="00B35D2C" w:rsidP="00B35D2C">
            <w:pPr>
              <w:ind w:left="318"/>
              <w:rPr>
                <w:rFonts w:ascii="Arial Narrow" w:hAnsi="Arial Narrow" w:cs="Arial"/>
                <w:i/>
                <w:szCs w:val="24"/>
              </w:rPr>
            </w:pPr>
            <w:r w:rsidRPr="005F5C12">
              <w:rPr>
                <w:rFonts w:ascii="Arial Narrow" w:hAnsi="Arial Narrow"/>
                <w:i/>
                <w:sz w:val="22"/>
                <w:szCs w:val="22"/>
              </w:rPr>
              <w:t>BSBDIV301A</w:t>
            </w:r>
          </w:p>
        </w:tc>
        <w:tc>
          <w:tcPr>
            <w:tcW w:w="7599" w:type="dxa"/>
            <w:vAlign w:val="center"/>
          </w:tcPr>
          <w:p w:rsidR="00B35D2C" w:rsidRPr="005F5C12" w:rsidRDefault="00B35D2C" w:rsidP="00B35D2C">
            <w:pPr>
              <w:rPr>
                <w:rFonts w:ascii="Arial Narrow" w:hAnsi="Arial Narrow" w:cs="Arial"/>
                <w:i/>
                <w:szCs w:val="24"/>
              </w:rPr>
            </w:pPr>
            <w:r w:rsidRPr="005F5C12">
              <w:rPr>
                <w:rFonts w:ascii="Arial Narrow" w:hAnsi="Arial Narrow"/>
                <w:i/>
                <w:sz w:val="22"/>
                <w:szCs w:val="22"/>
              </w:rPr>
              <w:t>*Work effectively with diversity</w:t>
            </w:r>
          </w:p>
        </w:tc>
      </w:tr>
      <w:tr w:rsidR="00B35D2C" w:rsidRPr="005F5C12" w:rsidTr="00B35D2C">
        <w:tc>
          <w:tcPr>
            <w:tcW w:w="2121" w:type="dxa"/>
            <w:vAlign w:val="center"/>
          </w:tcPr>
          <w:p w:rsidR="00B35D2C" w:rsidRPr="005F5C12" w:rsidRDefault="00B35D2C" w:rsidP="00B35D2C">
            <w:pPr>
              <w:ind w:left="318"/>
              <w:rPr>
                <w:rFonts w:ascii="Arial Narrow" w:hAnsi="Arial Narrow"/>
                <w:sz w:val="22"/>
                <w:szCs w:val="22"/>
              </w:rPr>
            </w:pPr>
            <w:r w:rsidRPr="005F5C12">
              <w:rPr>
                <w:rFonts w:ascii="Arial Narrow" w:hAnsi="Arial Narrow"/>
                <w:sz w:val="22"/>
                <w:szCs w:val="22"/>
              </w:rPr>
              <w:t>CUESTA02C</w:t>
            </w:r>
          </w:p>
        </w:tc>
        <w:tc>
          <w:tcPr>
            <w:tcW w:w="7599" w:type="dxa"/>
            <w:vAlign w:val="center"/>
          </w:tcPr>
          <w:p w:rsidR="00B35D2C" w:rsidRPr="005F5C12" w:rsidRDefault="00B35D2C" w:rsidP="00B35D2C">
            <w:pPr>
              <w:rPr>
                <w:rFonts w:ascii="Arial Narrow" w:hAnsi="Arial Narrow"/>
                <w:sz w:val="22"/>
                <w:szCs w:val="22"/>
              </w:rPr>
            </w:pPr>
            <w:r w:rsidRPr="005F5C12">
              <w:rPr>
                <w:rFonts w:ascii="Arial Narrow" w:hAnsi="Arial Narrow"/>
                <w:sz w:val="22"/>
                <w:szCs w:val="22"/>
              </w:rPr>
              <w:t>Operate staging elements</w:t>
            </w:r>
          </w:p>
        </w:tc>
      </w:tr>
      <w:tr w:rsidR="00B35D2C" w:rsidRPr="005F5C12" w:rsidTr="00B35D2C">
        <w:tc>
          <w:tcPr>
            <w:tcW w:w="2121" w:type="dxa"/>
            <w:vAlign w:val="center"/>
          </w:tcPr>
          <w:p w:rsidR="00B35D2C" w:rsidRPr="005F5C12" w:rsidRDefault="00B35D2C" w:rsidP="00B35D2C">
            <w:pPr>
              <w:ind w:left="318"/>
              <w:rPr>
                <w:rFonts w:ascii="Arial Narrow" w:hAnsi="Arial Narrow" w:cs="Arial"/>
                <w:szCs w:val="24"/>
              </w:rPr>
            </w:pPr>
            <w:r w:rsidRPr="005F5C12">
              <w:rPr>
                <w:rFonts w:ascii="Arial Narrow" w:hAnsi="Arial Narrow"/>
                <w:sz w:val="22"/>
                <w:szCs w:val="22"/>
              </w:rPr>
              <w:t>CUETGE05C</w:t>
            </w:r>
          </w:p>
        </w:tc>
        <w:tc>
          <w:tcPr>
            <w:tcW w:w="7599" w:type="dxa"/>
            <w:vAlign w:val="center"/>
          </w:tcPr>
          <w:p w:rsidR="00B35D2C" w:rsidRPr="005F5C12" w:rsidRDefault="00B35D2C" w:rsidP="00B35D2C">
            <w:pPr>
              <w:rPr>
                <w:rFonts w:ascii="Arial Narrow" w:hAnsi="Arial Narrow" w:cs="Arial"/>
                <w:szCs w:val="24"/>
              </w:rPr>
            </w:pPr>
            <w:r w:rsidRPr="005F5C12">
              <w:rPr>
                <w:rFonts w:ascii="Arial Narrow" w:hAnsi="Arial Narrow"/>
                <w:sz w:val="22"/>
                <w:szCs w:val="22"/>
              </w:rPr>
              <w:t>Maintain physical production elements</w:t>
            </w:r>
          </w:p>
        </w:tc>
      </w:tr>
      <w:tr w:rsidR="00B35D2C" w:rsidRPr="005F5C12" w:rsidTr="00B35D2C">
        <w:tc>
          <w:tcPr>
            <w:tcW w:w="2121" w:type="dxa"/>
            <w:vAlign w:val="center"/>
          </w:tcPr>
          <w:p w:rsidR="00B35D2C" w:rsidRPr="005F5C12" w:rsidRDefault="00B35D2C" w:rsidP="00B35D2C">
            <w:pPr>
              <w:ind w:left="318"/>
              <w:rPr>
                <w:rFonts w:ascii="Arial Narrow" w:hAnsi="Arial Narrow" w:cs="Arial"/>
                <w:szCs w:val="24"/>
              </w:rPr>
            </w:pPr>
            <w:r w:rsidRPr="005F5C12">
              <w:rPr>
                <w:rFonts w:ascii="Arial Narrow" w:hAnsi="Arial Narrow"/>
                <w:sz w:val="22"/>
                <w:szCs w:val="22"/>
              </w:rPr>
              <w:t>CUETGE15B</w:t>
            </w:r>
          </w:p>
        </w:tc>
        <w:tc>
          <w:tcPr>
            <w:tcW w:w="7599" w:type="dxa"/>
            <w:vAlign w:val="center"/>
          </w:tcPr>
          <w:p w:rsidR="00B35D2C" w:rsidRPr="005F5C12" w:rsidRDefault="00B35D2C" w:rsidP="00B35D2C">
            <w:pPr>
              <w:rPr>
                <w:rFonts w:ascii="Arial Narrow" w:hAnsi="Arial Narrow" w:cs="Arial"/>
                <w:szCs w:val="24"/>
              </w:rPr>
            </w:pPr>
            <w:r w:rsidRPr="005F5C12">
              <w:rPr>
                <w:rFonts w:ascii="Arial Narrow" w:hAnsi="Arial Narrow"/>
                <w:sz w:val="22"/>
                <w:szCs w:val="22"/>
              </w:rPr>
              <w:t>Handle physical elements safely during bump in/bump out</w:t>
            </w:r>
          </w:p>
        </w:tc>
      </w:tr>
      <w:tr w:rsidR="00B35D2C" w:rsidRPr="005F5C12" w:rsidTr="00B35D2C">
        <w:tc>
          <w:tcPr>
            <w:tcW w:w="2121" w:type="dxa"/>
            <w:vAlign w:val="center"/>
          </w:tcPr>
          <w:p w:rsidR="00B35D2C" w:rsidRPr="005F5C12" w:rsidRDefault="00B35D2C" w:rsidP="00B35D2C">
            <w:pPr>
              <w:ind w:left="318"/>
              <w:rPr>
                <w:rFonts w:ascii="Arial Narrow" w:hAnsi="Arial Narrow" w:cs="Arial"/>
                <w:szCs w:val="24"/>
              </w:rPr>
            </w:pPr>
            <w:r w:rsidRPr="005F5C12">
              <w:rPr>
                <w:rFonts w:ascii="Arial Narrow" w:hAnsi="Arial Narrow"/>
                <w:sz w:val="22"/>
                <w:szCs w:val="22"/>
              </w:rPr>
              <w:t>MEM18001C</w:t>
            </w:r>
          </w:p>
        </w:tc>
        <w:tc>
          <w:tcPr>
            <w:tcW w:w="7599" w:type="dxa"/>
            <w:vAlign w:val="center"/>
          </w:tcPr>
          <w:p w:rsidR="00B35D2C" w:rsidRPr="005F5C12" w:rsidRDefault="00B35D2C" w:rsidP="00B35D2C">
            <w:pPr>
              <w:rPr>
                <w:rFonts w:ascii="Arial Narrow" w:hAnsi="Arial Narrow" w:cs="Arial"/>
                <w:szCs w:val="24"/>
              </w:rPr>
            </w:pPr>
            <w:r w:rsidRPr="005F5C12">
              <w:rPr>
                <w:rFonts w:ascii="Arial Narrow" w:hAnsi="Arial Narrow"/>
                <w:sz w:val="22"/>
                <w:szCs w:val="22"/>
              </w:rPr>
              <w:t>Use hand tools</w:t>
            </w:r>
          </w:p>
        </w:tc>
      </w:tr>
    </w:tbl>
    <w:p w:rsidR="00B35D2C" w:rsidRPr="009353B4" w:rsidRDefault="00B35D2C" w:rsidP="00B35D2C">
      <w:pPr>
        <w:jc w:val="both"/>
        <w:rPr>
          <w:rFonts w:ascii="Arial Narrow" w:hAnsi="Arial Narrow" w:cs="Arial"/>
          <w:b/>
          <w:sz w:val="22"/>
          <w:szCs w:val="22"/>
        </w:rPr>
      </w:pPr>
    </w:p>
    <w:p w:rsidR="00B35D2C" w:rsidRPr="009353B4" w:rsidRDefault="00B35D2C" w:rsidP="00B35D2C">
      <w:pPr>
        <w:jc w:val="both"/>
        <w:rPr>
          <w:rFonts w:ascii="Arial Narrow" w:hAnsi="Arial Narrow" w:cs="Arial"/>
          <w:sz w:val="22"/>
          <w:szCs w:val="22"/>
        </w:rPr>
      </w:pPr>
      <w:r w:rsidRPr="009353B4">
        <w:rPr>
          <w:rFonts w:ascii="Arial Narrow" w:hAnsi="Arial Narrow" w:cs="Arial"/>
          <w:sz w:val="22"/>
          <w:szCs w:val="22"/>
        </w:rPr>
        <w:t>To assist in identifying your existing qualifications and experience you are required to map your experience and/or qualifications to each of the following units of competency and provide appropriate evidence. You should include reference to any recent industry specific experience or qualifications you may have.</w:t>
      </w:r>
    </w:p>
    <w:p w:rsidR="00B35D2C" w:rsidRPr="009353B4" w:rsidRDefault="00B35D2C" w:rsidP="00B35D2C">
      <w:pPr>
        <w:jc w:val="both"/>
        <w:rPr>
          <w:rFonts w:ascii="Arial Narrow" w:hAnsi="Arial Narrow" w:cs="Arial"/>
          <w:sz w:val="22"/>
          <w:szCs w:val="22"/>
        </w:rPr>
      </w:pPr>
    </w:p>
    <w:p w:rsidR="00B35D2C" w:rsidRPr="009353B4" w:rsidRDefault="00B35D2C" w:rsidP="00B35D2C">
      <w:pPr>
        <w:jc w:val="both"/>
        <w:rPr>
          <w:rFonts w:ascii="Arial Narrow" w:hAnsi="Arial Narrow" w:cs="Arial"/>
          <w:sz w:val="22"/>
          <w:szCs w:val="22"/>
        </w:rPr>
      </w:pPr>
      <w:r w:rsidRPr="009353B4">
        <w:rPr>
          <w:rFonts w:ascii="Arial Narrow" w:hAnsi="Arial Narrow" w:cs="Arial"/>
          <w:sz w:val="22"/>
          <w:szCs w:val="22"/>
        </w:rPr>
        <w:t>The term “</w:t>
      </w:r>
      <w:r w:rsidRPr="009353B4">
        <w:rPr>
          <w:rFonts w:ascii="Arial Narrow" w:hAnsi="Arial Narrow" w:cs="Arial"/>
          <w:b/>
          <w:sz w:val="22"/>
          <w:szCs w:val="22"/>
        </w:rPr>
        <w:t>recent</w:t>
      </w:r>
      <w:r w:rsidRPr="009353B4">
        <w:rPr>
          <w:rFonts w:ascii="Arial Narrow" w:hAnsi="Arial Narrow" w:cs="Arial"/>
          <w:sz w:val="22"/>
          <w:szCs w:val="22"/>
        </w:rPr>
        <w:t xml:space="preserve">” refers to within the last </w:t>
      </w:r>
      <w:r w:rsidRPr="009353B4">
        <w:rPr>
          <w:rFonts w:ascii="Arial Narrow" w:hAnsi="Arial Narrow" w:cs="Arial"/>
          <w:b/>
          <w:sz w:val="22"/>
          <w:szCs w:val="22"/>
        </w:rPr>
        <w:t>five years</w:t>
      </w:r>
      <w:r w:rsidRPr="009353B4">
        <w:rPr>
          <w:rFonts w:ascii="Arial Narrow" w:hAnsi="Arial Narrow" w:cs="Arial"/>
          <w:sz w:val="22"/>
          <w:szCs w:val="22"/>
        </w:rPr>
        <w:t>. This may include:</w:t>
      </w:r>
    </w:p>
    <w:p w:rsidR="00B35D2C" w:rsidRPr="009353B4" w:rsidRDefault="00B35D2C" w:rsidP="00B35D2C">
      <w:pPr>
        <w:jc w:val="both"/>
        <w:rPr>
          <w:rFonts w:ascii="Arial Narrow" w:hAnsi="Arial Narrow" w:cs="Arial"/>
          <w:sz w:val="22"/>
          <w:szCs w:val="22"/>
        </w:rPr>
      </w:pPr>
    </w:p>
    <w:p w:rsidR="00B35D2C" w:rsidRPr="009353B4" w:rsidRDefault="00B35D2C" w:rsidP="00B35D2C">
      <w:pPr>
        <w:numPr>
          <w:ilvl w:val="0"/>
          <w:numId w:val="13"/>
        </w:numPr>
        <w:tabs>
          <w:tab w:val="clear" w:pos="1080"/>
        </w:tabs>
        <w:ind w:left="851" w:hanging="425"/>
        <w:jc w:val="both"/>
        <w:rPr>
          <w:rFonts w:ascii="Arial Narrow" w:hAnsi="Arial Narrow" w:cs="Arial"/>
          <w:sz w:val="22"/>
          <w:szCs w:val="22"/>
        </w:rPr>
      </w:pPr>
      <w:r w:rsidRPr="009353B4">
        <w:rPr>
          <w:rFonts w:ascii="Arial Narrow" w:hAnsi="Arial Narrow" w:cs="Arial"/>
          <w:b/>
          <w:sz w:val="22"/>
          <w:szCs w:val="22"/>
        </w:rPr>
        <w:t>Formal training</w:t>
      </w:r>
      <w:r w:rsidRPr="009353B4">
        <w:rPr>
          <w:rFonts w:ascii="Arial Narrow" w:hAnsi="Arial Narrow" w:cs="Arial"/>
          <w:sz w:val="22"/>
          <w:szCs w:val="22"/>
        </w:rPr>
        <w:t xml:space="preserve"> through a registered training organisation (validated by transcripts, certificates)</w:t>
      </w:r>
    </w:p>
    <w:p w:rsidR="00B35D2C" w:rsidRPr="009353B4" w:rsidRDefault="00B35D2C" w:rsidP="00B35D2C">
      <w:pPr>
        <w:numPr>
          <w:ilvl w:val="0"/>
          <w:numId w:val="13"/>
        </w:numPr>
        <w:tabs>
          <w:tab w:val="clear" w:pos="1080"/>
        </w:tabs>
        <w:ind w:left="851" w:hanging="425"/>
        <w:jc w:val="both"/>
        <w:rPr>
          <w:rFonts w:ascii="Arial Narrow" w:hAnsi="Arial Narrow" w:cs="Arial"/>
          <w:sz w:val="22"/>
          <w:szCs w:val="22"/>
        </w:rPr>
      </w:pPr>
      <w:r w:rsidRPr="009353B4">
        <w:rPr>
          <w:rFonts w:ascii="Arial Narrow" w:hAnsi="Arial Narrow" w:cs="Arial"/>
          <w:b/>
          <w:sz w:val="22"/>
          <w:szCs w:val="22"/>
        </w:rPr>
        <w:t>Employment</w:t>
      </w:r>
      <w:r w:rsidRPr="009353B4">
        <w:rPr>
          <w:rFonts w:ascii="Arial Narrow" w:hAnsi="Arial Narrow" w:cs="Arial"/>
          <w:sz w:val="22"/>
          <w:szCs w:val="22"/>
        </w:rPr>
        <w:t xml:space="preserve"> in the industry (duties should be verified by letters from employers, community organisations)</w:t>
      </w:r>
    </w:p>
    <w:p w:rsidR="00B35D2C" w:rsidRPr="009353B4" w:rsidRDefault="00B35D2C" w:rsidP="00B35D2C">
      <w:pPr>
        <w:numPr>
          <w:ilvl w:val="0"/>
          <w:numId w:val="13"/>
        </w:numPr>
        <w:tabs>
          <w:tab w:val="clear" w:pos="1080"/>
        </w:tabs>
        <w:ind w:left="851" w:hanging="425"/>
        <w:jc w:val="both"/>
        <w:rPr>
          <w:rFonts w:ascii="Arial Narrow" w:hAnsi="Arial Narrow" w:cs="Arial"/>
          <w:sz w:val="22"/>
          <w:szCs w:val="22"/>
        </w:rPr>
      </w:pPr>
      <w:r w:rsidRPr="009353B4">
        <w:rPr>
          <w:rFonts w:ascii="Arial Narrow" w:hAnsi="Arial Narrow" w:cs="Arial"/>
          <w:b/>
          <w:sz w:val="22"/>
          <w:szCs w:val="22"/>
        </w:rPr>
        <w:t>Experience</w:t>
      </w:r>
      <w:r w:rsidRPr="009353B4">
        <w:rPr>
          <w:rFonts w:ascii="Arial Narrow" w:hAnsi="Arial Narrow" w:cs="Arial"/>
          <w:sz w:val="22"/>
          <w:szCs w:val="22"/>
        </w:rPr>
        <w:t xml:space="preserve"> from extra-curricular school activities, public performances etc, (activities and role should be verified by letter from school principal)</w:t>
      </w:r>
    </w:p>
    <w:p w:rsidR="00B35D2C" w:rsidRPr="009353B4" w:rsidRDefault="00B35D2C" w:rsidP="00B35D2C">
      <w:pPr>
        <w:numPr>
          <w:ilvl w:val="0"/>
          <w:numId w:val="13"/>
        </w:numPr>
        <w:tabs>
          <w:tab w:val="clear" w:pos="1080"/>
        </w:tabs>
        <w:ind w:left="851" w:hanging="425"/>
        <w:jc w:val="both"/>
        <w:rPr>
          <w:rFonts w:ascii="Arial Narrow" w:hAnsi="Arial Narrow" w:cs="Arial"/>
          <w:sz w:val="22"/>
          <w:szCs w:val="22"/>
        </w:rPr>
      </w:pPr>
      <w:r w:rsidRPr="009353B4">
        <w:rPr>
          <w:rFonts w:ascii="Arial Narrow" w:hAnsi="Arial Narrow" w:cs="Arial"/>
          <w:b/>
          <w:sz w:val="22"/>
          <w:szCs w:val="22"/>
        </w:rPr>
        <w:t>Other experience</w:t>
      </w:r>
      <w:r w:rsidRPr="009353B4">
        <w:rPr>
          <w:rFonts w:ascii="Arial Narrow" w:hAnsi="Arial Narrow" w:cs="Arial"/>
          <w:sz w:val="22"/>
          <w:szCs w:val="22"/>
        </w:rPr>
        <w:t xml:space="preserve"> or </w:t>
      </w:r>
      <w:r w:rsidRPr="009353B4">
        <w:rPr>
          <w:rFonts w:ascii="Arial Narrow" w:hAnsi="Arial Narrow" w:cs="Arial"/>
          <w:b/>
          <w:sz w:val="22"/>
          <w:szCs w:val="22"/>
        </w:rPr>
        <w:t>skills</w:t>
      </w:r>
      <w:r w:rsidRPr="009353B4">
        <w:rPr>
          <w:rFonts w:ascii="Arial Narrow" w:hAnsi="Arial Narrow" w:cs="Arial"/>
          <w:sz w:val="22"/>
          <w:szCs w:val="22"/>
        </w:rPr>
        <w:t xml:space="preserve"> relevant to this nomination. (</w:t>
      </w:r>
      <w:r w:rsidR="00E511FA" w:rsidRPr="009353B4">
        <w:rPr>
          <w:rFonts w:ascii="Arial Narrow" w:hAnsi="Arial Narrow" w:cs="Arial"/>
          <w:sz w:val="22"/>
          <w:szCs w:val="22"/>
        </w:rPr>
        <w:t>Verified</w:t>
      </w:r>
      <w:r w:rsidRPr="009353B4">
        <w:rPr>
          <w:rFonts w:ascii="Arial Narrow" w:hAnsi="Arial Narrow" w:cs="Arial"/>
          <w:sz w:val="22"/>
          <w:szCs w:val="22"/>
        </w:rPr>
        <w:t xml:space="preserve"> by appropriate person).</w:t>
      </w:r>
    </w:p>
    <w:p w:rsidR="00B35D2C" w:rsidRPr="009353B4" w:rsidRDefault="00B35D2C" w:rsidP="00B35D2C">
      <w:pPr>
        <w:jc w:val="both"/>
        <w:rPr>
          <w:rFonts w:ascii="Arial Narrow" w:hAnsi="Arial Narrow" w:cs="Arial"/>
          <w:b/>
          <w:sz w:val="22"/>
          <w:szCs w:val="22"/>
        </w:rPr>
      </w:pPr>
    </w:p>
    <w:p w:rsidR="00B35D2C" w:rsidRPr="009353B4" w:rsidRDefault="00B35D2C" w:rsidP="00B35D2C">
      <w:pPr>
        <w:jc w:val="both"/>
        <w:rPr>
          <w:rFonts w:ascii="Arial Narrow" w:hAnsi="Arial Narrow" w:cs="Arial"/>
          <w:b/>
          <w:sz w:val="22"/>
          <w:szCs w:val="22"/>
        </w:rPr>
      </w:pPr>
    </w:p>
    <w:p w:rsidR="00B35D2C" w:rsidRPr="009353B4" w:rsidRDefault="00B35D2C" w:rsidP="00B35D2C">
      <w:pPr>
        <w:jc w:val="both"/>
        <w:rPr>
          <w:rFonts w:ascii="Arial Narrow" w:hAnsi="Arial Narrow" w:cs="Arial"/>
          <w:b/>
          <w:sz w:val="22"/>
          <w:szCs w:val="22"/>
        </w:rPr>
      </w:pPr>
    </w:p>
    <w:p w:rsidR="00B35D2C" w:rsidRPr="009353B4" w:rsidRDefault="00B35D2C" w:rsidP="00B35D2C">
      <w:pPr>
        <w:jc w:val="both"/>
        <w:rPr>
          <w:rFonts w:ascii="Arial Narrow" w:hAnsi="Arial Narrow" w:cs="Arial"/>
          <w:b/>
          <w:sz w:val="22"/>
          <w:szCs w:val="22"/>
        </w:rPr>
      </w:pPr>
    </w:p>
    <w:p w:rsidR="00B35D2C" w:rsidRPr="009353B4" w:rsidRDefault="00B35D2C" w:rsidP="00B35D2C">
      <w:pPr>
        <w:ind w:left="720"/>
        <w:jc w:val="both"/>
        <w:rPr>
          <w:rFonts w:ascii="Arial Narrow" w:hAnsi="Arial Narrow" w:cs="Arial"/>
          <w:sz w:val="4"/>
          <w:szCs w:val="4"/>
        </w:rPr>
      </w:pPr>
    </w:p>
    <w:p w:rsidR="00B35D2C" w:rsidRPr="009353B4" w:rsidRDefault="00B35D2C" w:rsidP="00B35D2C">
      <w:pPr>
        <w:rPr>
          <w:rFonts w:ascii="Arial Narrow" w:hAnsi="Arial Narrow" w:cs="Arial"/>
          <w:sz w:val="16"/>
          <w:szCs w:val="16"/>
        </w:rPr>
      </w:pPr>
      <w:r w:rsidRPr="009353B4">
        <w:rPr>
          <w:rFonts w:ascii="Arial Narrow" w:hAnsi="Arial Narrow" w:cs="Arial"/>
          <w:sz w:val="16"/>
          <w:szCs w:val="16"/>
        </w:rPr>
        <w:br w:type="page"/>
      </w:r>
    </w:p>
    <w:p w:rsidR="00B35D2C" w:rsidRPr="009353B4" w:rsidRDefault="00B35D2C" w:rsidP="00B35D2C">
      <w:pPr>
        <w:rPr>
          <w:rFonts w:ascii="Arial Narrow" w:hAnsi="Arial Narrow" w:cs="Arial"/>
          <w:sz w:val="16"/>
          <w:szCs w:val="16"/>
        </w:rPr>
      </w:pPr>
    </w:p>
    <w:p w:rsidR="00B35D2C" w:rsidRPr="0062139C" w:rsidRDefault="00B35D2C" w:rsidP="00B35D2C">
      <w:pPr>
        <w:shd w:val="clear" w:color="auto" w:fill="000000"/>
        <w:ind w:left="1701" w:right="-57" w:hanging="1701"/>
        <w:rPr>
          <w:rFonts w:ascii="Arial Narrow" w:hAnsi="Arial Narrow" w:cs="Arial"/>
          <w:b/>
          <w:szCs w:val="24"/>
        </w:rPr>
      </w:pPr>
      <w:r w:rsidRPr="0062139C">
        <w:rPr>
          <w:rFonts w:ascii="Arial Narrow" w:hAnsi="Arial Narrow" w:cs="Arial"/>
          <w:b/>
          <w:szCs w:val="24"/>
        </w:rPr>
        <w:t xml:space="preserve">SECTION </w:t>
      </w:r>
      <w:r w:rsidR="00FA3E98">
        <w:rPr>
          <w:rFonts w:ascii="Arial Narrow" w:hAnsi="Arial Narrow" w:cs="Arial"/>
          <w:b/>
          <w:szCs w:val="24"/>
        </w:rPr>
        <w:t>16</w:t>
      </w:r>
      <w:r w:rsidRPr="0062139C">
        <w:rPr>
          <w:rFonts w:ascii="Arial Narrow" w:hAnsi="Arial Narrow" w:cs="Arial"/>
          <w:b/>
          <w:szCs w:val="24"/>
        </w:rPr>
        <w:t xml:space="preserve">: </w:t>
      </w:r>
      <w:r w:rsidRPr="0062139C">
        <w:rPr>
          <w:rFonts w:ascii="Arial Narrow" w:hAnsi="Arial Narrow" w:cs="Arial"/>
          <w:b/>
          <w:szCs w:val="24"/>
        </w:rPr>
        <w:tab/>
        <w:t xml:space="preserve">EVIDENCE TO SUPPORT YOUR APPLICATION FOR </w:t>
      </w:r>
      <w:r w:rsidRPr="0062139C">
        <w:rPr>
          <w:rFonts w:ascii="Arial Narrow" w:hAnsi="Arial Narrow" w:cs="Arial"/>
          <w:b/>
          <w:szCs w:val="24"/>
          <w:u w:val="single"/>
        </w:rPr>
        <w:t>ENTRY</w:t>
      </w:r>
      <w:r w:rsidRPr="0062139C">
        <w:rPr>
          <w:rFonts w:ascii="Arial Narrow" w:hAnsi="Arial Narrow" w:cs="Arial"/>
          <w:b/>
          <w:szCs w:val="24"/>
        </w:rPr>
        <w:t xml:space="preserve"> INTO THE TRAINING PROGRAM </w:t>
      </w:r>
      <w:r w:rsidRPr="0062139C">
        <w:rPr>
          <w:rFonts w:ascii="Arial Narrow" w:hAnsi="Arial Narrow" w:cs="Arial"/>
          <w:b/>
          <w:i/>
          <w:szCs w:val="24"/>
        </w:rPr>
        <w:t>(continued)</w:t>
      </w:r>
    </w:p>
    <w:p w:rsidR="00B35D2C" w:rsidRDefault="00B35D2C" w:rsidP="00B35D2C">
      <w:pPr>
        <w:pStyle w:val="Heading4"/>
        <w:spacing w:before="0" w:after="0"/>
        <w:jc w:val="both"/>
        <w:rPr>
          <w:rFonts w:ascii="Arial Narrow" w:hAnsi="Arial Narrow" w:cs="Arial"/>
          <w:b w:val="0"/>
          <w:sz w:val="22"/>
          <w:szCs w:val="22"/>
        </w:rPr>
      </w:pPr>
    </w:p>
    <w:p w:rsidR="00B35D2C" w:rsidRPr="009353B4" w:rsidRDefault="00B35D2C" w:rsidP="00B35D2C">
      <w:pPr>
        <w:pStyle w:val="Heading4"/>
        <w:spacing w:before="0" w:after="0"/>
        <w:jc w:val="both"/>
        <w:rPr>
          <w:rFonts w:ascii="Arial Narrow" w:hAnsi="Arial Narrow" w:cs="Arial"/>
          <w:b w:val="0"/>
          <w:sz w:val="22"/>
          <w:szCs w:val="22"/>
        </w:rPr>
      </w:pPr>
      <w:r w:rsidRPr="009353B4">
        <w:rPr>
          <w:rFonts w:ascii="Arial Narrow" w:hAnsi="Arial Narrow" w:cs="Arial"/>
          <w:b w:val="0"/>
          <w:sz w:val="22"/>
          <w:szCs w:val="22"/>
        </w:rPr>
        <w:t xml:space="preserve">Supporting evidence </w:t>
      </w:r>
      <w:r w:rsidRPr="009353B4">
        <w:rPr>
          <w:rFonts w:ascii="Arial Narrow" w:hAnsi="Arial Narrow" w:cs="Arial"/>
          <w:sz w:val="22"/>
          <w:szCs w:val="22"/>
        </w:rPr>
        <w:t>MUST</w:t>
      </w:r>
      <w:r w:rsidRPr="009353B4">
        <w:rPr>
          <w:rFonts w:ascii="Arial Narrow" w:hAnsi="Arial Narrow" w:cs="Arial"/>
          <w:b w:val="0"/>
          <w:sz w:val="22"/>
          <w:szCs w:val="22"/>
        </w:rPr>
        <w:t xml:space="preserve"> be provided on the following pages, mapped to the relevant unit of competency. All tables </w:t>
      </w:r>
      <w:r w:rsidRPr="009353B4">
        <w:rPr>
          <w:rFonts w:ascii="Arial Narrow" w:hAnsi="Arial Narrow" w:cs="Arial"/>
          <w:sz w:val="22"/>
          <w:szCs w:val="22"/>
        </w:rPr>
        <w:t>MUST</w:t>
      </w:r>
      <w:r w:rsidRPr="009353B4">
        <w:rPr>
          <w:rFonts w:ascii="Arial Narrow" w:hAnsi="Arial Narrow" w:cs="Arial"/>
          <w:b w:val="0"/>
          <w:sz w:val="22"/>
          <w:szCs w:val="22"/>
        </w:rPr>
        <w:t xml:space="preserve"> be completed.</w:t>
      </w:r>
    </w:p>
    <w:p w:rsidR="00B35D2C" w:rsidRPr="009353B4" w:rsidRDefault="00B35D2C" w:rsidP="00B35D2C">
      <w:pPr>
        <w:pStyle w:val="BodyTextIndent"/>
        <w:spacing w:after="0"/>
        <w:ind w:left="0"/>
        <w:jc w:val="both"/>
        <w:rPr>
          <w:rFonts w:ascii="Arial Narrow" w:hAnsi="Arial Narrow" w:cs="Arial"/>
          <w:sz w:val="22"/>
          <w:szCs w:val="22"/>
        </w:rPr>
      </w:pPr>
    </w:p>
    <w:p w:rsidR="00B35D2C" w:rsidRDefault="00B35D2C" w:rsidP="00B35D2C">
      <w:pPr>
        <w:pStyle w:val="BodyTextIndent"/>
        <w:spacing w:after="0"/>
        <w:ind w:left="0"/>
        <w:jc w:val="both"/>
        <w:rPr>
          <w:rFonts w:ascii="Arial Narrow" w:hAnsi="Arial Narrow" w:cs="Arial"/>
          <w:sz w:val="22"/>
          <w:szCs w:val="22"/>
        </w:rPr>
      </w:pPr>
      <w:r w:rsidRPr="009353B4">
        <w:rPr>
          <w:rFonts w:ascii="Arial Narrow" w:hAnsi="Arial Narrow" w:cs="Arial"/>
          <w:b/>
          <w:sz w:val="22"/>
          <w:szCs w:val="22"/>
        </w:rPr>
        <w:t>NOTE:</w:t>
      </w:r>
      <w:r w:rsidRPr="009353B4">
        <w:rPr>
          <w:rFonts w:ascii="Arial Narrow" w:hAnsi="Arial Narrow" w:cs="Arial"/>
          <w:sz w:val="22"/>
          <w:szCs w:val="22"/>
        </w:rPr>
        <w:t xml:space="preserve"> You do not need to supply evidence for the following core and elective units, however; the unit “</w:t>
      </w:r>
      <w:r w:rsidRPr="009353B4">
        <w:rPr>
          <w:rFonts w:ascii="Arial Narrow" w:hAnsi="Arial Narrow" w:cs="Arial"/>
          <w:b/>
          <w:sz w:val="22"/>
          <w:szCs w:val="22"/>
        </w:rPr>
        <w:t xml:space="preserve">Source and apply entertainment industry knowledge” </w:t>
      </w:r>
      <w:r w:rsidRPr="009353B4">
        <w:rPr>
          <w:rFonts w:ascii="Arial Narrow" w:hAnsi="Arial Narrow" w:cs="Arial"/>
          <w:sz w:val="22"/>
          <w:szCs w:val="22"/>
        </w:rPr>
        <w:t xml:space="preserve">should highlight your experience in these units in an industry context.  </w:t>
      </w:r>
    </w:p>
    <w:p w:rsidR="00B35D2C" w:rsidRPr="009353B4" w:rsidRDefault="00B35D2C" w:rsidP="00B35D2C">
      <w:pPr>
        <w:pStyle w:val="BodyTextIndent"/>
        <w:spacing w:after="0"/>
        <w:ind w:left="0"/>
        <w:jc w:val="both"/>
        <w:rPr>
          <w:rFonts w:ascii="Arial Narrow" w:hAnsi="Arial Narrow" w:cs="Arial"/>
          <w:sz w:val="22"/>
          <w:szCs w:val="22"/>
        </w:rPr>
      </w:pPr>
    </w:p>
    <w:p w:rsidR="00B35D2C" w:rsidRDefault="00B35D2C" w:rsidP="00B35D2C">
      <w:pPr>
        <w:pStyle w:val="BodyTextIndent"/>
        <w:spacing w:after="0"/>
        <w:ind w:left="0"/>
        <w:jc w:val="both"/>
        <w:rPr>
          <w:rFonts w:ascii="Arial Narrow" w:hAnsi="Arial Narrow" w:cs="Arial"/>
          <w:b/>
          <w:sz w:val="8"/>
          <w:szCs w:val="8"/>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21"/>
        <w:gridCol w:w="3819"/>
      </w:tblGrid>
      <w:tr w:rsidR="00B35D2C" w:rsidRPr="005F5C12" w:rsidTr="00B35D2C">
        <w:tc>
          <w:tcPr>
            <w:tcW w:w="2121" w:type="dxa"/>
            <w:vAlign w:val="center"/>
          </w:tcPr>
          <w:p w:rsidR="00B35D2C" w:rsidRPr="005F5C12" w:rsidRDefault="00B35D2C" w:rsidP="00B35D2C">
            <w:pPr>
              <w:ind w:left="318"/>
              <w:rPr>
                <w:rFonts w:ascii="Arial Narrow" w:hAnsi="Arial Narrow" w:cs="Arial"/>
                <w:i/>
                <w:sz w:val="22"/>
                <w:szCs w:val="22"/>
              </w:rPr>
            </w:pPr>
            <w:r w:rsidRPr="005F5C12">
              <w:rPr>
                <w:rFonts w:ascii="Arial Narrow" w:hAnsi="Arial Narrow"/>
                <w:i/>
                <w:sz w:val="22"/>
                <w:szCs w:val="22"/>
              </w:rPr>
              <w:t>CUECOR01C</w:t>
            </w:r>
          </w:p>
        </w:tc>
        <w:tc>
          <w:tcPr>
            <w:tcW w:w="3819" w:type="dxa"/>
            <w:vAlign w:val="center"/>
          </w:tcPr>
          <w:p w:rsidR="00B35D2C" w:rsidRPr="005F5C12" w:rsidRDefault="00B35D2C" w:rsidP="00B35D2C">
            <w:pPr>
              <w:rPr>
                <w:rFonts w:ascii="Arial Narrow" w:hAnsi="Arial Narrow" w:cs="Arial"/>
                <w:i/>
                <w:sz w:val="22"/>
                <w:szCs w:val="22"/>
              </w:rPr>
            </w:pPr>
            <w:r w:rsidRPr="005F5C12">
              <w:rPr>
                <w:rFonts w:ascii="Arial Narrow" w:hAnsi="Arial Narrow"/>
                <w:i/>
                <w:sz w:val="22"/>
                <w:szCs w:val="22"/>
              </w:rPr>
              <w:t>*Manage own work and learning</w:t>
            </w:r>
          </w:p>
        </w:tc>
      </w:tr>
      <w:tr w:rsidR="00B35D2C" w:rsidRPr="005F5C12" w:rsidTr="00B35D2C">
        <w:tc>
          <w:tcPr>
            <w:tcW w:w="2121" w:type="dxa"/>
            <w:vAlign w:val="center"/>
          </w:tcPr>
          <w:p w:rsidR="00B35D2C" w:rsidRPr="005F5C12" w:rsidRDefault="00B35D2C" w:rsidP="00B35D2C">
            <w:pPr>
              <w:ind w:left="318"/>
              <w:rPr>
                <w:rFonts w:ascii="Arial Narrow" w:hAnsi="Arial Narrow" w:cs="Arial"/>
                <w:i/>
                <w:sz w:val="22"/>
                <w:szCs w:val="22"/>
              </w:rPr>
            </w:pPr>
            <w:r w:rsidRPr="005F5C12">
              <w:rPr>
                <w:rFonts w:ascii="Arial Narrow" w:hAnsi="Arial Narrow"/>
                <w:i/>
                <w:sz w:val="22"/>
                <w:szCs w:val="22"/>
              </w:rPr>
              <w:t>CUECOR02C</w:t>
            </w:r>
          </w:p>
        </w:tc>
        <w:tc>
          <w:tcPr>
            <w:tcW w:w="3819" w:type="dxa"/>
            <w:vAlign w:val="center"/>
          </w:tcPr>
          <w:p w:rsidR="00B35D2C" w:rsidRPr="005F5C12" w:rsidRDefault="00B35D2C" w:rsidP="00B35D2C">
            <w:pPr>
              <w:rPr>
                <w:rFonts w:ascii="Arial Narrow" w:hAnsi="Arial Narrow" w:cs="Arial"/>
                <w:i/>
                <w:sz w:val="22"/>
                <w:szCs w:val="22"/>
              </w:rPr>
            </w:pPr>
            <w:r w:rsidRPr="005F5C12">
              <w:rPr>
                <w:rFonts w:ascii="Arial Narrow" w:hAnsi="Arial Narrow"/>
                <w:i/>
                <w:sz w:val="22"/>
                <w:szCs w:val="22"/>
              </w:rPr>
              <w:t>*Work with others</w:t>
            </w:r>
          </w:p>
        </w:tc>
      </w:tr>
      <w:tr w:rsidR="00B35D2C" w:rsidRPr="005F5C12" w:rsidTr="00B35D2C">
        <w:tc>
          <w:tcPr>
            <w:tcW w:w="2121" w:type="dxa"/>
          </w:tcPr>
          <w:p w:rsidR="00B35D2C" w:rsidRPr="005F5C12" w:rsidRDefault="00B35D2C" w:rsidP="00B35D2C">
            <w:pPr>
              <w:ind w:left="318"/>
              <w:rPr>
                <w:rFonts w:ascii="Arial Narrow" w:hAnsi="Arial Narrow" w:cs="Arial"/>
                <w:i/>
                <w:sz w:val="22"/>
                <w:szCs w:val="22"/>
              </w:rPr>
            </w:pPr>
            <w:r w:rsidRPr="005F5C12">
              <w:rPr>
                <w:rFonts w:ascii="Arial Narrow" w:hAnsi="Arial Narrow"/>
                <w:i/>
                <w:sz w:val="22"/>
                <w:szCs w:val="22"/>
              </w:rPr>
              <w:t>CUECOR04B</w:t>
            </w:r>
          </w:p>
        </w:tc>
        <w:tc>
          <w:tcPr>
            <w:tcW w:w="3819" w:type="dxa"/>
          </w:tcPr>
          <w:p w:rsidR="00B35D2C" w:rsidRPr="005F5C12" w:rsidRDefault="00B35D2C" w:rsidP="00B35D2C">
            <w:pPr>
              <w:rPr>
                <w:rFonts w:ascii="Arial Narrow" w:hAnsi="Arial Narrow" w:cs="Arial"/>
                <w:i/>
                <w:sz w:val="22"/>
                <w:szCs w:val="22"/>
              </w:rPr>
            </w:pPr>
            <w:r w:rsidRPr="005F5C12">
              <w:rPr>
                <w:rFonts w:ascii="Arial Narrow" w:hAnsi="Arial Narrow"/>
                <w:i/>
                <w:sz w:val="22"/>
                <w:szCs w:val="22"/>
              </w:rPr>
              <w:t>*Deal with conflict and resolve complaints</w:t>
            </w:r>
          </w:p>
        </w:tc>
      </w:tr>
      <w:tr w:rsidR="00B35D2C" w:rsidRPr="005F5C12" w:rsidTr="00B35D2C">
        <w:tc>
          <w:tcPr>
            <w:tcW w:w="2121" w:type="dxa"/>
          </w:tcPr>
          <w:p w:rsidR="00B35D2C" w:rsidRPr="005F5C12" w:rsidRDefault="00B35D2C" w:rsidP="00B35D2C">
            <w:pPr>
              <w:ind w:left="318"/>
              <w:rPr>
                <w:rFonts w:ascii="Arial Narrow" w:hAnsi="Arial Narrow" w:cs="Arial"/>
                <w:i/>
                <w:szCs w:val="24"/>
              </w:rPr>
            </w:pPr>
            <w:r w:rsidRPr="005F5C12">
              <w:rPr>
                <w:rFonts w:ascii="Arial Narrow" w:hAnsi="Arial Narrow"/>
                <w:i/>
                <w:sz w:val="22"/>
                <w:szCs w:val="22"/>
              </w:rPr>
              <w:t>BSBDIV301A</w:t>
            </w:r>
          </w:p>
        </w:tc>
        <w:tc>
          <w:tcPr>
            <w:tcW w:w="3819" w:type="dxa"/>
          </w:tcPr>
          <w:p w:rsidR="00B35D2C" w:rsidRPr="005F5C12" w:rsidRDefault="00B35D2C" w:rsidP="00B35D2C">
            <w:pPr>
              <w:rPr>
                <w:rFonts w:ascii="Arial Narrow" w:hAnsi="Arial Narrow" w:cs="Arial"/>
                <w:i/>
                <w:szCs w:val="24"/>
              </w:rPr>
            </w:pPr>
            <w:r w:rsidRPr="005F5C12">
              <w:rPr>
                <w:rFonts w:ascii="Arial Narrow" w:hAnsi="Arial Narrow"/>
                <w:i/>
                <w:sz w:val="22"/>
                <w:szCs w:val="22"/>
              </w:rPr>
              <w:t>*Work effectively with diversity</w:t>
            </w:r>
          </w:p>
        </w:tc>
      </w:tr>
    </w:tbl>
    <w:p w:rsidR="00B35D2C" w:rsidRPr="009353B4" w:rsidRDefault="00B35D2C" w:rsidP="00B35D2C">
      <w:pPr>
        <w:pStyle w:val="BodyTextIndent"/>
        <w:spacing w:after="0"/>
        <w:ind w:left="0"/>
        <w:jc w:val="both"/>
        <w:rPr>
          <w:rFonts w:ascii="Arial Narrow" w:hAnsi="Arial Narrow" w:cs="Arial"/>
          <w:b/>
          <w:sz w:val="8"/>
          <w:szCs w:val="8"/>
        </w:rPr>
      </w:pPr>
    </w:p>
    <w:p w:rsidR="00B35D2C" w:rsidRDefault="00B35D2C" w:rsidP="00B35D2C">
      <w:pPr>
        <w:pStyle w:val="BodyText"/>
        <w:rPr>
          <w:rFonts w:ascii="Arial Narrow" w:hAnsi="Arial Narrow" w:cs="Arial"/>
          <w:sz w:val="22"/>
          <w:szCs w:val="22"/>
          <w:lang w:val="en-AU"/>
        </w:rPr>
      </w:pPr>
    </w:p>
    <w:p w:rsidR="00B35D2C" w:rsidRPr="009353B4" w:rsidRDefault="00B35D2C" w:rsidP="00B35D2C">
      <w:pPr>
        <w:pStyle w:val="BodyText"/>
        <w:rPr>
          <w:rFonts w:ascii="Arial Narrow" w:hAnsi="Arial Narrow" w:cs="Arial"/>
          <w:sz w:val="22"/>
          <w:szCs w:val="22"/>
          <w:lang w:val="en-AU"/>
        </w:rPr>
      </w:pPr>
      <w:r w:rsidRPr="009353B4">
        <w:rPr>
          <w:rFonts w:ascii="Arial Narrow" w:hAnsi="Arial Narrow" w:cs="Arial"/>
          <w:sz w:val="22"/>
          <w:szCs w:val="22"/>
          <w:lang w:val="en-AU"/>
        </w:rPr>
        <w:t xml:space="preserve">You will need to refer to the BOS Syllabus documents Part </w:t>
      </w:r>
      <w:proofErr w:type="gramStart"/>
      <w:r w:rsidRPr="009353B4">
        <w:rPr>
          <w:rFonts w:ascii="Arial Narrow" w:hAnsi="Arial Narrow" w:cs="Arial"/>
          <w:sz w:val="22"/>
          <w:szCs w:val="22"/>
          <w:lang w:val="en-AU"/>
        </w:rPr>
        <w:t>A</w:t>
      </w:r>
      <w:proofErr w:type="gramEnd"/>
      <w:r w:rsidRPr="009353B4">
        <w:rPr>
          <w:rFonts w:ascii="Arial Narrow" w:hAnsi="Arial Narrow" w:cs="Arial"/>
          <w:sz w:val="22"/>
          <w:szCs w:val="22"/>
          <w:lang w:val="en-AU"/>
        </w:rPr>
        <w:t xml:space="preserve"> &amp; B when completing the mapping of your qualifications and experience against the units of competency. Part B of the syllabus document can be found at:</w:t>
      </w:r>
    </w:p>
    <w:p w:rsidR="00B35D2C" w:rsidRPr="00866CE0" w:rsidRDefault="00676406" w:rsidP="00B35D2C">
      <w:pPr>
        <w:pStyle w:val="BodyTextIndent"/>
        <w:spacing w:after="0"/>
        <w:ind w:left="0"/>
        <w:jc w:val="center"/>
        <w:rPr>
          <w:rFonts w:ascii="Arial Narrow" w:hAnsi="Arial Narrow" w:cs="Arial"/>
          <w:color w:val="000080"/>
        </w:rPr>
      </w:pPr>
      <w:hyperlink r:id="rId13" w:history="1">
        <w:r w:rsidR="00B35D2C" w:rsidRPr="00866CE0">
          <w:rPr>
            <w:rStyle w:val="Hyperlink"/>
            <w:rFonts w:ascii="Arial Narrow" w:hAnsi="Arial Narrow" w:cs="Arial"/>
            <w:color w:val="000080"/>
          </w:rPr>
          <w:t>http://www.boardofstudies.nsw.edu.au/syllabus_hsc/entertainment-2009-partb.html</w:t>
        </w:r>
      </w:hyperlink>
    </w:p>
    <w:p w:rsidR="00B35D2C" w:rsidRPr="009353B4" w:rsidRDefault="00B35D2C" w:rsidP="00B35D2C">
      <w:pPr>
        <w:pStyle w:val="BodyTextIndent"/>
        <w:spacing w:after="0"/>
        <w:ind w:left="0"/>
        <w:jc w:val="both"/>
        <w:rPr>
          <w:rFonts w:ascii="Arial Narrow" w:hAnsi="Arial Narrow" w:cs="Arial"/>
        </w:rPr>
      </w:pPr>
    </w:p>
    <w:p w:rsidR="00B35D2C" w:rsidRDefault="00B35D2C" w:rsidP="00B35D2C">
      <w:pPr>
        <w:pStyle w:val="BodyTextIndent"/>
        <w:spacing w:after="0"/>
        <w:ind w:left="0"/>
        <w:jc w:val="both"/>
        <w:rPr>
          <w:rFonts w:ascii="Arial Narrow" w:hAnsi="Arial Narrow" w:cs="Arial"/>
        </w:rPr>
      </w:pPr>
    </w:p>
    <w:p w:rsidR="00B35D2C" w:rsidRPr="009353B4" w:rsidRDefault="00B35D2C" w:rsidP="00B35D2C">
      <w:pPr>
        <w:pStyle w:val="BodyTextIndent"/>
        <w:spacing w:after="0"/>
        <w:ind w:left="0"/>
        <w:jc w:val="both"/>
        <w:rPr>
          <w:rFonts w:ascii="Arial Narrow" w:hAnsi="Arial Narrow" w:cs="Arial"/>
        </w:rPr>
      </w:pPr>
      <w:r w:rsidRPr="009353B4">
        <w:rPr>
          <w:rFonts w:ascii="Arial Narrow" w:hAnsi="Arial Narrow" w:cs="Arial"/>
        </w:rPr>
        <w:t>See example below:</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5"/>
        <w:gridCol w:w="4677"/>
        <w:gridCol w:w="2694"/>
      </w:tblGrid>
      <w:tr w:rsidR="00B35D2C" w:rsidRPr="005F5C12" w:rsidTr="00B35D2C">
        <w:tc>
          <w:tcPr>
            <w:tcW w:w="1985" w:type="dxa"/>
            <w:shd w:val="clear" w:color="auto" w:fill="E6E6E6"/>
            <w:vAlign w:val="center"/>
          </w:tcPr>
          <w:p w:rsidR="00B35D2C" w:rsidRPr="005F5C12" w:rsidRDefault="00B35D2C" w:rsidP="00B35D2C">
            <w:pPr>
              <w:pStyle w:val="BodyText"/>
              <w:jc w:val="center"/>
              <w:rPr>
                <w:rFonts w:ascii="Arial Narrow" w:hAnsi="Arial Narrow" w:cs="Arial"/>
                <w:szCs w:val="24"/>
                <w:lang w:val="en-AU"/>
              </w:rPr>
            </w:pPr>
            <w:r w:rsidRPr="005F5C12">
              <w:rPr>
                <w:rFonts w:ascii="Arial Narrow" w:hAnsi="Arial Narrow" w:cs="Arial"/>
                <w:szCs w:val="24"/>
                <w:lang w:val="en-AU"/>
              </w:rPr>
              <w:t>Unit and title</w:t>
            </w:r>
          </w:p>
          <w:p w:rsidR="00B35D2C" w:rsidRPr="005F5C12" w:rsidRDefault="00B35D2C" w:rsidP="00B35D2C">
            <w:pPr>
              <w:pStyle w:val="BodyText"/>
              <w:jc w:val="center"/>
              <w:rPr>
                <w:rFonts w:ascii="Arial Narrow" w:hAnsi="Arial Narrow" w:cs="Arial"/>
                <w:szCs w:val="24"/>
                <w:lang w:val="en-AU"/>
              </w:rPr>
            </w:pPr>
            <w:r w:rsidRPr="005F5C12">
              <w:rPr>
                <w:rFonts w:ascii="Arial Narrow" w:hAnsi="Arial Narrow" w:cs="Arial"/>
                <w:szCs w:val="24"/>
                <w:lang w:val="en-AU"/>
              </w:rPr>
              <w:t>of Competency</w:t>
            </w:r>
          </w:p>
          <w:p w:rsidR="00B35D2C" w:rsidRPr="005F5C12" w:rsidRDefault="00B35D2C" w:rsidP="00B35D2C">
            <w:pPr>
              <w:pStyle w:val="BodyText"/>
              <w:rPr>
                <w:rFonts w:ascii="Arial Narrow" w:hAnsi="Arial Narrow" w:cs="Arial"/>
                <w:szCs w:val="24"/>
                <w:lang w:val="en-AU"/>
              </w:rPr>
            </w:pPr>
          </w:p>
        </w:tc>
        <w:tc>
          <w:tcPr>
            <w:tcW w:w="4677" w:type="dxa"/>
            <w:shd w:val="clear" w:color="auto" w:fill="E6E6E6"/>
            <w:vAlign w:val="center"/>
          </w:tcPr>
          <w:p w:rsidR="00B35D2C" w:rsidRPr="005F5C12" w:rsidRDefault="00B35D2C" w:rsidP="00B35D2C">
            <w:pPr>
              <w:pStyle w:val="BodyText"/>
              <w:jc w:val="center"/>
              <w:rPr>
                <w:rFonts w:ascii="Arial Narrow" w:hAnsi="Arial Narrow" w:cs="Arial"/>
                <w:szCs w:val="24"/>
                <w:lang w:val="en-AU"/>
              </w:rPr>
            </w:pPr>
            <w:r w:rsidRPr="005F5C12">
              <w:rPr>
                <w:rFonts w:ascii="Arial Narrow" w:hAnsi="Arial Narrow" w:cs="Arial"/>
                <w:szCs w:val="24"/>
                <w:lang w:val="en-AU"/>
              </w:rPr>
              <w:t>Describe your school or Industry based experience related to this unit of competency</w:t>
            </w:r>
          </w:p>
          <w:p w:rsidR="00B35D2C" w:rsidRPr="005F5C12" w:rsidRDefault="00B35D2C" w:rsidP="00B35D2C">
            <w:pPr>
              <w:spacing w:line="240" w:lineRule="atLeast"/>
              <w:rPr>
                <w:rFonts w:ascii="Arial Narrow" w:hAnsi="Arial Narrow" w:cs="Arial"/>
                <w:b/>
                <w:szCs w:val="24"/>
              </w:rPr>
            </w:pPr>
          </w:p>
          <w:p w:rsidR="00B35D2C" w:rsidRPr="005F5C12" w:rsidRDefault="00B35D2C" w:rsidP="00B35D2C">
            <w:pPr>
              <w:spacing w:line="240" w:lineRule="atLeast"/>
              <w:rPr>
                <w:rFonts w:ascii="Arial Narrow" w:hAnsi="Arial Narrow" w:cs="Arial"/>
                <w:b/>
                <w:szCs w:val="24"/>
              </w:rPr>
            </w:pPr>
          </w:p>
        </w:tc>
        <w:tc>
          <w:tcPr>
            <w:tcW w:w="2694" w:type="dxa"/>
            <w:shd w:val="clear" w:color="auto" w:fill="E6E6E6"/>
            <w:vAlign w:val="center"/>
          </w:tcPr>
          <w:p w:rsidR="00B35D2C" w:rsidRPr="005F5C12" w:rsidRDefault="00B35D2C" w:rsidP="00B35D2C">
            <w:pPr>
              <w:pStyle w:val="BodyText"/>
              <w:jc w:val="center"/>
              <w:rPr>
                <w:rFonts w:ascii="Arial Narrow" w:hAnsi="Arial Narrow" w:cs="Arial"/>
                <w:szCs w:val="24"/>
                <w:lang w:val="en-AU"/>
              </w:rPr>
            </w:pPr>
            <w:r w:rsidRPr="005F5C12">
              <w:rPr>
                <w:rFonts w:ascii="Arial Narrow" w:hAnsi="Arial Narrow" w:cs="Arial"/>
                <w:szCs w:val="24"/>
                <w:lang w:val="en-AU"/>
              </w:rPr>
              <w:t>List documents attached supporting your claim of experience</w:t>
            </w:r>
          </w:p>
          <w:p w:rsidR="00B35D2C" w:rsidRPr="005F5C12" w:rsidRDefault="00B35D2C" w:rsidP="00B35D2C">
            <w:pPr>
              <w:jc w:val="center"/>
              <w:rPr>
                <w:rFonts w:ascii="Arial Narrow" w:hAnsi="Arial Narrow" w:cs="Arial"/>
                <w:sz w:val="18"/>
                <w:szCs w:val="18"/>
              </w:rPr>
            </w:pPr>
            <w:r w:rsidRPr="005F5C12">
              <w:rPr>
                <w:rFonts w:ascii="Arial Narrow" w:hAnsi="Arial Narrow" w:cs="Arial"/>
                <w:sz w:val="18"/>
                <w:szCs w:val="18"/>
              </w:rPr>
              <w:t>(</w:t>
            </w:r>
            <w:r w:rsidR="00E511FA" w:rsidRPr="005F5C12">
              <w:rPr>
                <w:rFonts w:ascii="Arial Narrow" w:hAnsi="Arial Narrow" w:cs="Arial"/>
                <w:sz w:val="18"/>
                <w:szCs w:val="18"/>
              </w:rPr>
              <w:t>E.g.</w:t>
            </w:r>
            <w:r w:rsidRPr="005F5C12">
              <w:rPr>
                <w:rFonts w:ascii="Arial Narrow" w:hAnsi="Arial Narrow" w:cs="Arial"/>
                <w:sz w:val="18"/>
                <w:szCs w:val="18"/>
              </w:rPr>
              <w:t xml:space="preserve"> copy of certificates, letters from theatre managers etc…)</w:t>
            </w:r>
          </w:p>
        </w:tc>
      </w:tr>
      <w:tr w:rsidR="00B35D2C" w:rsidRPr="005F5C12" w:rsidTr="00B35D2C">
        <w:tc>
          <w:tcPr>
            <w:tcW w:w="1985" w:type="dxa"/>
          </w:tcPr>
          <w:p w:rsidR="00B35D2C" w:rsidRPr="005F5C12" w:rsidRDefault="00B35D2C" w:rsidP="00B35D2C">
            <w:pPr>
              <w:pStyle w:val="BodyTextIndent"/>
              <w:spacing w:after="0"/>
              <w:ind w:left="0"/>
              <w:rPr>
                <w:rFonts w:ascii="Arial Narrow" w:hAnsi="Arial Narrow" w:cs="Arial"/>
                <w:b/>
                <w:sz w:val="22"/>
                <w:szCs w:val="22"/>
              </w:rPr>
            </w:pPr>
            <w:r w:rsidRPr="005F5C12">
              <w:rPr>
                <w:rFonts w:ascii="Arial Narrow" w:hAnsi="Arial Narrow"/>
                <w:sz w:val="22"/>
                <w:szCs w:val="22"/>
              </w:rPr>
              <w:t>CUFLGT101A</w:t>
            </w:r>
            <w:r w:rsidRPr="005F5C12">
              <w:rPr>
                <w:rFonts w:ascii="Arial Narrow" w:hAnsi="Arial Narrow" w:cs="Arial"/>
                <w:b/>
                <w:sz w:val="22"/>
                <w:szCs w:val="22"/>
              </w:rPr>
              <w:t xml:space="preserve">: </w:t>
            </w:r>
          </w:p>
          <w:p w:rsidR="00B35D2C" w:rsidRPr="005F5C12" w:rsidRDefault="00B35D2C" w:rsidP="00B35D2C">
            <w:pPr>
              <w:pStyle w:val="BodyTextIndent"/>
              <w:spacing w:after="0"/>
              <w:ind w:left="0"/>
              <w:rPr>
                <w:rFonts w:ascii="Arial Narrow" w:hAnsi="Arial Narrow" w:cs="Arial"/>
                <w:sz w:val="22"/>
                <w:szCs w:val="22"/>
              </w:rPr>
            </w:pPr>
            <w:r w:rsidRPr="005F5C12">
              <w:rPr>
                <w:rFonts w:ascii="Arial Narrow" w:hAnsi="Arial Narrow" w:cs="Arial"/>
                <w:sz w:val="22"/>
                <w:szCs w:val="22"/>
              </w:rPr>
              <w:t>Apply a general knowledge of lighting to work activities</w:t>
            </w:r>
          </w:p>
        </w:tc>
        <w:tc>
          <w:tcPr>
            <w:tcW w:w="4677" w:type="dxa"/>
          </w:tcPr>
          <w:p w:rsidR="00B35D2C" w:rsidRPr="005F5C12" w:rsidRDefault="00B35D2C" w:rsidP="00B35D2C">
            <w:pPr>
              <w:rPr>
                <w:rFonts w:ascii="Arial Narrow" w:hAnsi="Arial Narrow" w:cs="Arial"/>
                <w:sz w:val="22"/>
                <w:szCs w:val="22"/>
              </w:rPr>
            </w:pPr>
            <w:r w:rsidRPr="005F5C12">
              <w:rPr>
                <w:rFonts w:ascii="Arial Narrow" w:hAnsi="Arial Narrow" w:cs="Arial"/>
                <w:sz w:val="22"/>
                <w:szCs w:val="22"/>
              </w:rPr>
              <w:t>Member of the Sydney Amateur Theatre Company.</w:t>
            </w:r>
          </w:p>
          <w:p w:rsidR="00B35D2C" w:rsidRPr="005F5C12" w:rsidRDefault="00B35D2C" w:rsidP="00B35D2C">
            <w:pPr>
              <w:rPr>
                <w:rFonts w:ascii="Arial Narrow" w:hAnsi="Arial Narrow" w:cs="Arial"/>
                <w:sz w:val="22"/>
                <w:szCs w:val="22"/>
              </w:rPr>
            </w:pPr>
            <w:r w:rsidRPr="005F5C12">
              <w:rPr>
                <w:rFonts w:ascii="Arial Narrow" w:hAnsi="Arial Narrow" w:cs="Arial"/>
                <w:sz w:val="22"/>
                <w:szCs w:val="22"/>
              </w:rPr>
              <w:t>Undertook the following on several productions:</w:t>
            </w:r>
          </w:p>
          <w:p w:rsidR="00B35D2C" w:rsidRPr="005F5C12" w:rsidRDefault="00B35D2C" w:rsidP="00B35D2C">
            <w:pPr>
              <w:numPr>
                <w:ilvl w:val="0"/>
                <w:numId w:val="14"/>
              </w:numPr>
              <w:tabs>
                <w:tab w:val="clear" w:pos="720"/>
              </w:tabs>
              <w:rPr>
                <w:rFonts w:ascii="Arial Narrow" w:hAnsi="Arial Narrow" w:cs="Arial"/>
                <w:sz w:val="22"/>
                <w:szCs w:val="22"/>
              </w:rPr>
            </w:pPr>
            <w:r w:rsidRPr="005F5C12">
              <w:rPr>
                <w:rFonts w:ascii="Arial Narrow" w:hAnsi="Arial Narrow" w:cs="Arial"/>
                <w:sz w:val="22"/>
                <w:szCs w:val="22"/>
              </w:rPr>
              <w:t>Rigged all lights</w:t>
            </w:r>
          </w:p>
          <w:p w:rsidR="00B35D2C" w:rsidRPr="005F5C12" w:rsidRDefault="00676406" w:rsidP="00B35D2C">
            <w:pPr>
              <w:numPr>
                <w:ilvl w:val="0"/>
                <w:numId w:val="14"/>
              </w:numPr>
              <w:tabs>
                <w:tab w:val="clear" w:pos="720"/>
              </w:tabs>
              <w:rPr>
                <w:rFonts w:ascii="Arial Narrow" w:hAnsi="Arial Narrow" w:cs="Arial"/>
                <w:sz w:val="22"/>
                <w:szCs w:val="22"/>
              </w:rPr>
            </w:pPr>
            <w:r>
              <w:rPr>
                <w:rFonts w:ascii="Arial Narrow" w:hAnsi="Arial Narrow" w:cs="Arial"/>
                <w:noProof/>
                <w:sz w:val="22"/>
                <w:szCs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203" type="#_x0000_t136" style="position:absolute;left:0;text-align:left;margin-left:11.35pt;margin-top:20.7pt;width:234.25pt;height:45pt;rotation:-1877741fd;z-index:-251657728" fillcolor="silver" stroked="f">
                  <v:shadow on="t" color="#4d4d4d" opacity="52429f" offset=",3pt"/>
                  <v:textpath style="font-family:&quot;Arial Black&quot;;font-size:32pt;font-style:italic;v-text-spacing:78650f;v-text-kern:t" trim="t" fitpath="t" string="Sample"/>
                </v:shape>
              </w:pict>
            </w:r>
            <w:r w:rsidR="00B35D2C" w:rsidRPr="005F5C12">
              <w:rPr>
                <w:rFonts w:ascii="Arial Narrow" w:hAnsi="Arial Narrow" w:cs="Arial"/>
                <w:sz w:val="22"/>
                <w:szCs w:val="22"/>
              </w:rPr>
              <w:t>Used multi track recording, both digital and analogue</w:t>
            </w:r>
          </w:p>
          <w:p w:rsidR="00B35D2C" w:rsidRPr="005F5C12" w:rsidRDefault="00B35D2C" w:rsidP="00B35D2C">
            <w:pPr>
              <w:numPr>
                <w:ilvl w:val="0"/>
                <w:numId w:val="14"/>
              </w:numPr>
              <w:tabs>
                <w:tab w:val="clear" w:pos="720"/>
              </w:tabs>
              <w:rPr>
                <w:rFonts w:ascii="Arial Narrow" w:hAnsi="Arial Narrow" w:cs="Arial"/>
                <w:sz w:val="22"/>
                <w:szCs w:val="22"/>
              </w:rPr>
            </w:pPr>
            <w:r w:rsidRPr="005F5C12">
              <w:rPr>
                <w:rFonts w:ascii="Arial Narrow" w:hAnsi="Arial Narrow" w:cs="Arial"/>
                <w:sz w:val="22"/>
                <w:szCs w:val="22"/>
              </w:rPr>
              <w:t>Used digital lighting desk</w:t>
            </w:r>
          </w:p>
          <w:p w:rsidR="00B35D2C" w:rsidRPr="005F5C12" w:rsidRDefault="00B35D2C" w:rsidP="00B35D2C">
            <w:pPr>
              <w:rPr>
                <w:rFonts w:ascii="Arial Narrow" w:hAnsi="Arial Narrow" w:cs="Arial"/>
                <w:sz w:val="22"/>
                <w:szCs w:val="22"/>
              </w:rPr>
            </w:pPr>
            <w:r w:rsidRPr="005F5C12">
              <w:rPr>
                <w:rFonts w:ascii="Arial Narrow" w:hAnsi="Arial Narrow" w:cs="Arial"/>
                <w:sz w:val="22"/>
                <w:szCs w:val="22"/>
              </w:rPr>
              <w:t>School based productions:</w:t>
            </w:r>
          </w:p>
          <w:p w:rsidR="00B35D2C" w:rsidRPr="005F5C12" w:rsidRDefault="00B35D2C" w:rsidP="00B35D2C">
            <w:pPr>
              <w:numPr>
                <w:ilvl w:val="0"/>
                <w:numId w:val="15"/>
              </w:numPr>
              <w:tabs>
                <w:tab w:val="clear" w:pos="720"/>
              </w:tabs>
              <w:rPr>
                <w:rFonts w:ascii="Arial Narrow" w:hAnsi="Arial Narrow" w:cs="Arial"/>
                <w:sz w:val="22"/>
                <w:szCs w:val="22"/>
              </w:rPr>
            </w:pPr>
            <w:r w:rsidRPr="005F5C12">
              <w:rPr>
                <w:rFonts w:ascii="Arial Narrow" w:hAnsi="Arial Narrow" w:cs="Arial"/>
                <w:sz w:val="22"/>
                <w:szCs w:val="22"/>
              </w:rPr>
              <w:t>Rigged all lights</w:t>
            </w:r>
          </w:p>
          <w:p w:rsidR="00B35D2C" w:rsidRPr="005F5C12" w:rsidRDefault="00B35D2C" w:rsidP="00B35D2C">
            <w:pPr>
              <w:numPr>
                <w:ilvl w:val="0"/>
                <w:numId w:val="15"/>
              </w:numPr>
              <w:tabs>
                <w:tab w:val="clear" w:pos="720"/>
              </w:tabs>
              <w:rPr>
                <w:rFonts w:ascii="Arial Narrow" w:hAnsi="Arial Narrow" w:cs="Arial"/>
                <w:sz w:val="22"/>
                <w:szCs w:val="22"/>
              </w:rPr>
            </w:pPr>
            <w:r w:rsidRPr="005F5C12">
              <w:rPr>
                <w:rFonts w:ascii="Arial Narrow" w:hAnsi="Arial Narrow" w:cs="Arial"/>
                <w:sz w:val="22"/>
                <w:szCs w:val="22"/>
              </w:rPr>
              <w:t>Used digital and analogue projectors for backdrops</w:t>
            </w:r>
          </w:p>
          <w:p w:rsidR="00B35D2C" w:rsidRPr="005F5C12" w:rsidRDefault="00B35D2C" w:rsidP="00B35D2C">
            <w:pPr>
              <w:numPr>
                <w:ilvl w:val="0"/>
                <w:numId w:val="15"/>
              </w:numPr>
              <w:tabs>
                <w:tab w:val="clear" w:pos="720"/>
              </w:tabs>
              <w:rPr>
                <w:rFonts w:ascii="Arial Narrow" w:hAnsi="Arial Narrow" w:cs="Arial"/>
                <w:sz w:val="22"/>
                <w:szCs w:val="22"/>
              </w:rPr>
            </w:pPr>
            <w:r w:rsidRPr="005F5C12">
              <w:rPr>
                <w:rFonts w:ascii="Arial Narrow" w:hAnsi="Arial Narrow" w:cs="Arial"/>
                <w:sz w:val="22"/>
                <w:szCs w:val="22"/>
              </w:rPr>
              <w:t>Set up the P.A. system including equalisers, amplifiers, power amps and speakers.</w:t>
            </w:r>
          </w:p>
          <w:p w:rsidR="00B35D2C" w:rsidRPr="005F5C12" w:rsidRDefault="00B35D2C" w:rsidP="00B35D2C">
            <w:pPr>
              <w:pStyle w:val="BodyTextIndent"/>
              <w:spacing w:after="0"/>
              <w:ind w:left="0"/>
              <w:jc w:val="both"/>
              <w:rPr>
                <w:rFonts w:ascii="Arial Narrow" w:hAnsi="Arial Narrow" w:cs="Arial"/>
                <w:sz w:val="22"/>
                <w:szCs w:val="22"/>
              </w:rPr>
            </w:pPr>
          </w:p>
        </w:tc>
        <w:tc>
          <w:tcPr>
            <w:tcW w:w="2694" w:type="dxa"/>
          </w:tcPr>
          <w:p w:rsidR="00B35D2C" w:rsidRPr="005F5C12" w:rsidRDefault="00B35D2C" w:rsidP="00B35D2C">
            <w:pPr>
              <w:pStyle w:val="BodyText"/>
              <w:jc w:val="left"/>
              <w:rPr>
                <w:rFonts w:ascii="Arial Narrow" w:hAnsi="Arial Narrow" w:cs="Arial"/>
                <w:sz w:val="22"/>
                <w:szCs w:val="22"/>
                <w:lang w:val="en-AU"/>
              </w:rPr>
            </w:pPr>
            <w:r w:rsidRPr="005F5C12">
              <w:rPr>
                <w:rFonts w:ascii="Arial Narrow" w:hAnsi="Arial Narrow" w:cs="Arial"/>
                <w:sz w:val="22"/>
                <w:szCs w:val="22"/>
                <w:lang w:val="en-AU"/>
              </w:rPr>
              <w:t>- Letter from president of SATC (J. Smith) attached.</w:t>
            </w:r>
          </w:p>
          <w:p w:rsidR="00B35D2C" w:rsidRPr="005F5C12" w:rsidRDefault="00B35D2C" w:rsidP="00B35D2C">
            <w:pPr>
              <w:pStyle w:val="BodyText"/>
              <w:jc w:val="left"/>
              <w:rPr>
                <w:rFonts w:ascii="Arial Narrow" w:hAnsi="Arial Narrow" w:cs="Arial"/>
                <w:sz w:val="22"/>
                <w:szCs w:val="22"/>
                <w:lang w:val="en-AU"/>
              </w:rPr>
            </w:pPr>
          </w:p>
          <w:p w:rsidR="00B35D2C" w:rsidRPr="005F5C12" w:rsidRDefault="00B35D2C" w:rsidP="00B35D2C">
            <w:pPr>
              <w:pStyle w:val="BodyText"/>
              <w:jc w:val="left"/>
              <w:rPr>
                <w:rFonts w:ascii="Arial Narrow" w:hAnsi="Arial Narrow" w:cs="Arial"/>
                <w:sz w:val="22"/>
                <w:szCs w:val="22"/>
                <w:lang w:val="en-AU"/>
              </w:rPr>
            </w:pPr>
            <w:r w:rsidRPr="005F5C12">
              <w:rPr>
                <w:rFonts w:ascii="Arial Narrow" w:hAnsi="Arial Narrow" w:cs="Arial"/>
                <w:sz w:val="22"/>
                <w:szCs w:val="22"/>
                <w:lang w:val="en-AU"/>
              </w:rPr>
              <w:t>- Letter from school principal attached.</w:t>
            </w:r>
          </w:p>
          <w:p w:rsidR="00B35D2C" w:rsidRPr="005F5C12" w:rsidRDefault="00B35D2C" w:rsidP="00B35D2C">
            <w:pPr>
              <w:pStyle w:val="BodyTextIndent"/>
              <w:spacing w:after="0"/>
              <w:ind w:left="0"/>
              <w:jc w:val="both"/>
              <w:rPr>
                <w:rFonts w:ascii="Arial Narrow" w:hAnsi="Arial Narrow" w:cs="Arial"/>
              </w:rPr>
            </w:pPr>
          </w:p>
        </w:tc>
      </w:tr>
    </w:tbl>
    <w:p w:rsidR="00B35D2C" w:rsidRPr="009353B4" w:rsidRDefault="00B35D2C" w:rsidP="00B35D2C">
      <w:pPr>
        <w:pStyle w:val="BodyTextIndent"/>
        <w:spacing w:after="0"/>
        <w:ind w:left="0"/>
        <w:jc w:val="both"/>
        <w:rPr>
          <w:rFonts w:ascii="Arial Narrow" w:hAnsi="Arial Narrow" w:cs="Arial"/>
          <w:b/>
        </w:rPr>
      </w:pPr>
    </w:p>
    <w:p w:rsidR="00B35D2C" w:rsidRPr="009353B4" w:rsidRDefault="00B35D2C" w:rsidP="00B35D2C">
      <w:pPr>
        <w:pStyle w:val="BodyTextIndent"/>
        <w:spacing w:after="0"/>
        <w:ind w:left="0"/>
        <w:jc w:val="both"/>
        <w:rPr>
          <w:rFonts w:ascii="Arial Narrow" w:hAnsi="Arial Narrow" w:cs="Arial"/>
          <w:sz w:val="22"/>
          <w:szCs w:val="22"/>
        </w:rPr>
        <w:sectPr w:rsidR="00B35D2C" w:rsidRPr="009353B4" w:rsidSect="006A2574">
          <w:type w:val="continuous"/>
          <w:pgSz w:w="11907" w:h="16840" w:code="9"/>
          <w:pgMar w:top="1134" w:right="567" w:bottom="1134" w:left="1134" w:header="720" w:footer="720" w:gutter="0"/>
          <w:cols w:space="720"/>
        </w:sectPr>
      </w:pPr>
      <w:r w:rsidRPr="009353B4">
        <w:rPr>
          <w:rFonts w:ascii="Arial Narrow" w:hAnsi="Arial Narrow" w:cs="Arial"/>
        </w:rPr>
        <w:tab/>
      </w:r>
    </w:p>
    <w:p w:rsidR="00B35D2C" w:rsidRPr="0062139C" w:rsidRDefault="00B35D2C" w:rsidP="00B35D2C">
      <w:pPr>
        <w:shd w:val="clear" w:color="auto" w:fill="000000"/>
        <w:ind w:left="1701" w:right="-57" w:hanging="1701"/>
        <w:rPr>
          <w:rFonts w:ascii="Arial Narrow" w:hAnsi="Arial Narrow" w:cs="Arial"/>
          <w:b/>
          <w:szCs w:val="24"/>
        </w:rPr>
      </w:pPr>
      <w:r w:rsidRPr="0062139C">
        <w:rPr>
          <w:rFonts w:ascii="Arial Narrow" w:hAnsi="Arial Narrow" w:cs="Arial"/>
          <w:b/>
          <w:szCs w:val="24"/>
        </w:rPr>
        <w:lastRenderedPageBreak/>
        <w:t xml:space="preserve">SECTION </w:t>
      </w:r>
      <w:r>
        <w:rPr>
          <w:rFonts w:ascii="Arial Narrow" w:hAnsi="Arial Narrow" w:cs="Arial"/>
          <w:b/>
          <w:szCs w:val="24"/>
        </w:rPr>
        <w:t>1</w:t>
      </w:r>
      <w:r w:rsidR="00FA3E98">
        <w:rPr>
          <w:rFonts w:ascii="Arial Narrow" w:hAnsi="Arial Narrow" w:cs="Arial"/>
          <w:b/>
          <w:szCs w:val="24"/>
        </w:rPr>
        <w:t>7</w:t>
      </w:r>
      <w:r w:rsidRPr="0062139C">
        <w:rPr>
          <w:rFonts w:ascii="Arial Narrow" w:hAnsi="Arial Narrow" w:cs="Arial"/>
          <w:b/>
          <w:szCs w:val="24"/>
        </w:rPr>
        <w:t>A:</w:t>
      </w:r>
      <w:r w:rsidRPr="0062139C">
        <w:rPr>
          <w:rFonts w:ascii="Arial Narrow" w:hAnsi="Arial Narrow" w:cs="Arial"/>
          <w:b/>
          <w:szCs w:val="24"/>
        </w:rPr>
        <w:tab/>
        <w:t xml:space="preserve"> EVIDENCE TO SUPPORT YOUR APPLICATION FOR </w:t>
      </w:r>
      <w:r w:rsidRPr="0062139C">
        <w:rPr>
          <w:rFonts w:ascii="Arial Narrow" w:hAnsi="Arial Narrow" w:cs="Arial"/>
          <w:b/>
          <w:szCs w:val="24"/>
          <w:u w:val="single"/>
        </w:rPr>
        <w:t>ENTRY</w:t>
      </w:r>
      <w:r w:rsidRPr="0062139C">
        <w:rPr>
          <w:rFonts w:ascii="Arial Narrow" w:hAnsi="Arial Narrow" w:cs="Arial"/>
          <w:b/>
          <w:szCs w:val="24"/>
        </w:rPr>
        <w:t xml:space="preserve"> INTO THE TRAINING PROGRAM </w:t>
      </w:r>
      <w:r w:rsidRPr="0062139C">
        <w:rPr>
          <w:rFonts w:ascii="Arial Narrow" w:hAnsi="Arial Narrow" w:cs="Arial"/>
          <w:b/>
          <w:i/>
          <w:szCs w:val="24"/>
        </w:rPr>
        <w:t>(continued)</w:t>
      </w:r>
    </w:p>
    <w:p w:rsidR="00B35D2C" w:rsidRPr="009353B4" w:rsidRDefault="00B35D2C" w:rsidP="00B35D2C">
      <w:pPr>
        <w:spacing w:line="60" w:lineRule="atLeast"/>
        <w:rPr>
          <w:rFonts w:ascii="Arial Narrow" w:hAnsi="Arial Narrow" w:cs="Arial"/>
          <w:sz w:val="8"/>
          <w:szCs w:val="8"/>
        </w:rPr>
      </w:pPr>
    </w:p>
    <w:p w:rsidR="00B35D2C" w:rsidRPr="009353B4" w:rsidRDefault="00B35D2C" w:rsidP="00B35D2C">
      <w:pPr>
        <w:spacing w:line="60" w:lineRule="atLeast"/>
        <w:ind w:right="901"/>
        <w:rPr>
          <w:rFonts w:ascii="Arial Narrow" w:hAnsi="Arial Narrow" w:cs="Arial"/>
          <w:szCs w:val="24"/>
        </w:rPr>
      </w:pPr>
      <w:r w:rsidRPr="009353B4">
        <w:rPr>
          <w:rFonts w:ascii="Arial Narrow" w:hAnsi="Arial Narrow" w:cs="Arial"/>
          <w:szCs w:val="24"/>
        </w:rPr>
        <w:t>NOTE: To gain entry to the training program, you will need to provide evidence of your experience in certain performance criteria from the core units of competency, highlighted in the table below.</w:t>
      </w:r>
    </w:p>
    <w:p w:rsidR="00B35D2C" w:rsidRPr="009353B4" w:rsidRDefault="00B35D2C" w:rsidP="00B35D2C">
      <w:pPr>
        <w:spacing w:line="60" w:lineRule="atLeast"/>
        <w:ind w:right="901"/>
        <w:rPr>
          <w:rFonts w:ascii="Arial Narrow" w:hAnsi="Arial Narrow" w:cs="Arial"/>
          <w:szCs w:val="24"/>
        </w:rPr>
      </w:pPr>
    </w:p>
    <w:p w:rsidR="00B35D2C" w:rsidRPr="009353B4" w:rsidRDefault="00B35D2C" w:rsidP="00B35D2C">
      <w:pPr>
        <w:ind w:right="1"/>
        <w:rPr>
          <w:rFonts w:ascii="Arial Narrow" w:hAnsi="Arial Narrow" w:cs="Arial"/>
          <w:i/>
          <w:sz w:val="20"/>
        </w:rPr>
      </w:pPr>
      <w:r w:rsidRPr="009353B4">
        <w:rPr>
          <w:rFonts w:ascii="Arial Narrow" w:hAnsi="Arial Narrow" w:cs="Arial"/>
          <w:i/>
          <w:sz w:val="20"/>
        </w:rPr>
        <w:t xml:space="preserve"> Please expand the tables for additional content below this point if required.</w:t>
      </w:r>
    </w:p>
    <w:p w:rsidR="00B35D2C" w:rsidRPr="009353B4" w:rsidRDefault="00B35D2C" w:rsidP="00B35D2C">
      <w:pPr>
        <w:spacing w:line="60" w:lineRule="atLeast"/>
        <w:rPr>
          <w:rFonts w:ascii="Arial Narrow" w:hAnsi="Arial Narrow" w:cs="Arial"/>
          <w:sz w:val="8"/>
          <w:szCs w:val="8"/>
        </w:rPr>
      </w:pPr>
    </w:p>
    <w:tbl>
      <w:tblPr>
        <w:tblW w:w="14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60"/>
        <w:gridCol w:w="6300"/>
        <w:gridCol w:w="2880"/>
      </w:tblGrid>
      <w:tr w:rsidR="00B35D2C" w:rsidRPr="005F5C12" w:rsidTr="00B35D2C">
        <w:trPr>
          <w:trHeight w:val="989"/>
          <w:tblHeader/>
        </w:trPr>
        <w:tc>
          <w:tcPr>
            <w:tcW w:w="4860" w:type="dxa"/>
            <w:shd w:val="clear" w:color="auto" w:fill="E6E6E6"/>
            <w:vAlign w:val="center"/>
          </w:tcPr>
          <w:p w:rsidR="00B35D2C" w:rsidRPr="005F5C12" w:rsidRDefault="00B35D2C" w:rsidP="00B35D2C">
            <w:pPr>
              <w:pStyle w:val="BodyText"/>
              <w:ind w:right="0"/>
              <w:jc w:val="center"/>
              <w:rPr>
                <w:rFonts w:ascii="Arial Narrow" w:hAnsi="Arial Narrow" w:cs="Arial"/>
                <w:b/>
                <w:sz w:val="22"/>
                <w:szCs w:val="22"/>
                <w:lang w:val="en-AU"/>
              </w:rPr>
            </w:pPr>
            <w:r w:rsidRPr="005F5C12">
              <w:rPr>
                <w:rFonts w:ascii="Arial Narrow" w:hAnsi="Arial Narrow" w:cs="Arial"/>
                <w:b/>
                <w:sz w:val="22"/>
                <w:szCs w:val="22"/>
                <w:lang w:val="en-AU"/>
              </w:rPr>
              <w:t>Unit and title of Competency</w:t>
            </w:r>
          </w:p>
          <w:p w:rsidR="00B35D2C" w:rsidRPr="005F5C12" w:rsidRDefault="00B35D2C" w:rsidP="00B35D2C">
            <w:pPr>
              <w:pStyle w:val="BodyText"/>
              <w:ind w:right="0"/>
              <w:jc w:val="center"/>
              <w:rPr>
                <w:rFonts w:ascii="Arial Narrow" w:hAnsi="Arial Narrow" w:cs="Arial"/>
                <w:b/>
                <w:sz w:val="22"/>
                <w:szCs w:val="22"/>
                <w:lang w:val="en-AU"/>
              </w:rPr>
            </w:pPr>
            <w:r w:rsidRPr="005F5C12">
              <w:rPr>
                <w:rFonts w:ascii="Arial Narrow" w:hAnsi="Arial Narrow" w:cs="Arial"/>
                <w:b/>
                <w:sz w:val="22"/>
                <w:szCs w:val="22"/>
                <w:lang w:val="en-AU"/>
              </w:rPr>
              <w:t>(Compulsory Units)</w:t>
            </w:r>
          </w:p>
        </w:tc>
        <w:tc>
          <w:tcPr>
            <w:tcW w:w="6300" w:type="dxa"/>
            <w:shd w:val="clear" w:color="auto" w:fill="E6E6E6"/>
            <w:vAlign w:val="center"/>
          </w:tcPr>
          <w:p w:rsidR="00B35D2C" w:rsidRPr="005F5C12" w:rsidRDefault="00B35D2C" w:rsidP="00B35D2C">
            <w:pPr>
              <w:pStyle w:val="BodyText"/>
              <w:ind w:right="0"/>
              <w:jc w:val="center"/>
              <w:rPr>
                <w:rFonts w:ascii="Arial Narrow" w:hAnsi="Arial Narrow" w:cs="Arial"/>
                <w:b/>
                <w:sz w:val="22"/>
                <w:szCs w:val="22"/>
                <w:lang w:val="en-AU"/>
              </w:rPr>
            </w:pPr>
            <w:r w:rsidRPr="005F5C12">
              <w:rPr>
                <w:rFonts w:ascii="Arial Narrow" w:hAnsi="Arial Narrow" w:cs="Arial"/>
                <w:b/>
                <w:sz w:val="22"/>
                <w:szCs w:val="22"/>
                <w:lang w:val="en-AU"/>
              </w:rPr>
              <w:t xml:space="preserve">Describe your school or Industry based experience related </w:t>
            </w:r>
          </w:p>
          <w:p w:rsidR="00B35D2C" w:rsidRPr="005F5C12" w:rsidRDefault="00B35D2C" w:rsidP="00B35D2C">
            <w:pPr>
              <w:pStyle w:val="BodyText"/>
              <w:ind w:right="0"/>
              <w:jc w:val="center"/>
              <w:rPr>
                <w:rFonts w:ascii="Arial Narrow" w:hAnsi="Arial Narrow" w:cs="Arial"/>
                <w:b/>
                <w:sz w:val="22"/>
                <w:szCs w:val="22"/>
                <w:lang w:val="en-AU"/>
              </w:rPr>
            </w:pPr>
            <w:r w:rsidRPr="005F5C12">
              <w:rPr>
                <w:rFonts w:ascii="Arial Narrow" w:hAnsi="Arial Narrow"/>
                <w:b/>
                <w:sz w:val="22"/>
                <w:szCs w:val="22"/>
                <w:lang w:val="en-AU"/>
              </w:rPr>
              <w:t>to this unit of competency</w:t>
            </w:r>
          </w:p>
        </w:tc>
        <w:tc>
          <w:tcPr>
            <w:tcW w:w="2880" w:type="dxa"/>
            <w:shd w:val="clear" w:color="auto" w:fill="E6E6E6"/>
            <w:vAlign w:val="center"/>
          </w:tcPr>
          <w:p w:rsidR="00B35D2C" w:rsidRPr="005F5C12" w:rsidRDefault="00B35D2C" w:rsidP="00B35D2C">
            <w:pPr>
              <w:pStyle w:val="BodyText"/>
              <w:ind w:right="0"/>
              <w:jc w:val="center"/>
              <w:rPr>
                <w:rFonts w:ascii="Arial Narrow" w:hAnsi="Arial Narrow" w:cs="Arial"/>
                <w:b/>
                <w:sz w:val="22"/>
                <w:szCs w:val="22"/>
                <w:lang w:val="en-AU"/>
              </w:rPr>
            </w:pPr>
            <w:r w:rsidRPr="005F5C12">
              <w:rPr>
                <w:rFonts w:ascii="Arial Narrow" w:hAnsi="Arial Narrow" w:cs="Arial"/>
                <w:b/>
                <w:sz w:val="22"/>
                <w:szCs w:val="22"/>
                <w:lang w:val="en-AU"/>
              </w:rPr>
              <w:t>List documents attached supporting your claim of experience</w:t>
            </w:r>
          </w:p>
        </w:tc>
      </w:tr>
      <w:tr w:rsidR="00B35D2C" w:rsidRPr="005F5C12" w:rsidTr="00B35D2C">
        <w:trPr>
          <w:trHeight w:val="794"/>
        </w:trPr>
        <w:tc>
          <w:tcPr>
            <w:tcW w:w="4860" w:type="dxa"/>
          </w:tcPr>
          <w:p w:rsidR="00B35D2C" w:rsidRPr="005F5C12" w:rsidRDefault="00B35D2C" w:rsidP="00B35D2C">
            <w:pPr>
              <w:ind w:left="252" w:hanging="252"/>
              <w:rPr>
                <w:rFonts w:ascii="Arial Narrow" w:hAnsi="Arial Narrow"/>
                <w:b/>
                <w:sz w:val="22"/>
                <w:szCs w:val="22"/>
              </w:rPr>
            </w:pPr>
            <w:r w:rsidRPr="005F5C12">
              <w:rPr>
                <w:rFonts w:ascii="Arial Narrow" w:hAnsi="Arial Narrow"/>
                <w:b/>
                <w:sz w:val="22"/>
                <w:szCs w:val="22"/>
              </w:rPr>
              <w:t>CUEIND01C</w:t>
            </w:r>
          </w:p>
          <w:p w:rsidR="00B35D2C" w:rsidRPr="005F5C12" w:rsidRDefault="00B35D2C" w:rsidP="00B35D2C">
            <w:pPr>
              <w:ind w:left="252" w:hanging="252"/>
              <w:rPr>
                <w:rFonts w:ascii="Arial Narrow" w:hAnsi="Arial Narrow"/>
                <w:b/>
                <w:sz w:val="20"/>
              </w:rPr>
            </w:pPr>
            <w:r w:rsidRPr="005F5C12">
              <w:rPr>
                <w:rFonts w:ascii="Arial Narrow" w:hAnsi="Arial Narrow"/>
                <w:b/>
                <w:sz w:val="20"/>
              </w:rPr>
              <w:t>Source and apply entertainment industry knowledge</w:t>
            </w:r>
          </w:p>
          <w:p w:rsidR="00B35D2C" w:rsidRPr="005F5C12" w:rsidRDefault="00B35D2C" w:rsidP="00B35D2C">
            <w:pPr>
              <w:ind w:left="252" w:hanging="252"/>
              <w:rPr>
                <w:rFonts w:ascii="Arial Narrow" w:hAnsi="Arial Narrow" w:cs="Arial"/>
                <w:sz w:val="20"/>
              </w:rPr>
            </w:pPr>
            <w:r w:rsidRPr="005F5C12">
              <w:rPr>
                <w:rFonts w:ascii="Arial Narrow" w:hAnsi="Arial Narrow" w:cs="Arial"/>
                <w:sz w:val="20"/>
              </w:rPr>
              <w:t>1. Source and apply information on the structure and operation of the entertainment industry</w:t>
            </w:r>
          </w:p>
          <w:p w:rsidR="00B35D2C" w:rsidRPr="005F5C12" w:rsidRDefault="00B35D2C" w:rsidP="00B35D2C">
            <w:pPr>
              <w:ind w:left="252" w:hanging="252"/>
              <w:rPr>
                <w:rFonts w:ascii="Arial Narrow" w:hAnsi="Arial Narrow" w:cs="Arial"/>
                <w:sz w:val="20"/>
              </w:rPr>
            </w:pPr>
            <w:r w:rsidRPr="005F5C12">
              <w:rPr>
                <w:rFonts w:ascii="Arial Narrow" w:hAnsi="Arial Narrow" w:cs="Arial"/>
                <w:sz w:val="20"/>
              </w:rPr>
              <w:t>2. Source and apply knowledge of industry employment obligations and opportunities</w:t>
            </w:r>
          </w:p>
          <w:p w:rsidR="00B35D2C" w:rsidRPr="005F5C12" w:rsidRDefault="00B35D2C" w:rsidP="00B35D2C">
            <w:pPr>
              <w:ind w:left="252" w:hanging="252"/>
              <w:rPr>
                <w:rFonts w:ascii="Arial Narrow" w:hAnsi="Arial Narrow" w:cs="Arial"/>
                <w:sz w:val="20"/>
              </w:rPr>
            </w:pPr>
            <w:r w:rsidRPr="005F5C12">
              <w:rPr>
                <w:rFonts w:ascii="Arial Narrow" w:hAnsi="Arial Narrow" w:cs="Arial"/>
                <w:sz w:val="20"/>
              </w:rPr>
              <w:t>3. Seek information on new technology</w:t>
            </w:r>
          </w:p>
          <w:p w:rsidR="00B35D2C" w:rsidRPr="005F5C12" w:rsidRDefault="00B35D2C" w:rsidP="00B35D2C">
            <w:pPr>
              <w:ind w:left="252" w:hanging="252"/>
              <w:rPr>
                <w:rFonts w:ascii="Arial Narrow" w:hAnsi="Arial Narrow" w:cs="Arial"/>
                <w:sz w:val="20"/>
              </w:rPr>
            </w:pPr>
            <w:r w:rsidRPr="005F5C12">
              <w:rPr>
                <w:rFonts w:ascii="Arial Narrow" w:hAnsi="Arial Narrow" w:cs="Arial"/>
                <w:sz w:val="20"/>
              </w:rPr>
              <w:t>4. Seek opportunities to update industry knowledge</w:t>
            </w:r>
          </w:p>
          <w:p w:rsidR="00B35D2C" w:rsidRPr="005F5C12" w:rsidRDefault="00B35D2C" w:rsidP="00B35D2C">
            <w:pPr>
              <w:ind w:left="252" w:hanging="252"/>
              <w:rPr>
                <w:rFonts w:ascii="Arial Narrow" w:hAnsi="Arial Narrow" w:cs="Arial"/>
                <w:sz w:val="20"/>
              </w:rPr>
            </w:pPr>
          </w:p>
          <w:p w:rsidR="00B35D2C" w:rsidRPr="005F5C12" w:rsidRDefault="00B35D2C" w:rsidP="00B35D2C">
            <w:pPr>
              <w:ind w:left="252" w:hanging="252"/>
              <w:rPr>
                <w:rFonts w:ascii="Arial Narrow" w:hAnsi="Arial Narrow" w:cs="Arial"/>
                <w:sz w:val="20"/>
              </w:rPr>
            </w:pPr>
          </w:p>
          <w:p w:rsidR="00B35D2C" w:rsidRPr="005F5C12" w:rsidRDefault="00B35D2C" w:rsidP="00B35D2C">
            <w:pPr>
              <w:ind w:left="252" w:hanging="252"/>
              <w:rPr>
                <w:rFonts w:ascii="Arial Narrow" w:hAnsi="Arial Narrow" w:cs="Arial"/>
                <w:sz w:val="20"/>
              </w:rPr>
            </w:pPr>
          </w:p>
        </w:tc>
        <w:tc>
          <w:tcPr>
            <w:tcW w:w="6300" w:type="dxa"/>
          </w:tcPr>
          <w:p w:rsidR="00B35D2C" w:rsidRPr="005F5C12" w:rsidRDefault="00B35D2C" w:rsidP="00B35D2C">
            <w:pPr>
              <w:rPr>
                <w:rFonts w:ascii="Arial Narrow" w:hAnsi="Arial Narrow" w:cs="Arial"/>
                <w:sz w:val="20"/>
              </w:rPr>
            </w:pPr>
          </w:p>
        </w:tc>
        <w:tc>
          <w:tcPr>
            <w:tcW w:w="2880" w:type="dxa"/>
          </w:tcPr>
          <w:p w:rsidR="00B35D2C" w:rsidRPr="005F5C12" w:rsidRDefault="00B35D2C" w:rsidP="00B35D2C">
            <w:pPr>
              <w:spacing w:line="360" w:lineRule="atLeast"/>
              <w:rPr>
                <w:rFonts w:ascii="Arial Narrow" w:hAnsi="Arial Narrow" w:cs="Arial"/>
                <w:sz w:val="20"/>
              </w:rPr>
            </w:pPr>
          </w:p>
        </w:tc>
      </w:tr>
      <w:tr w:rsidR="00B35D2C" w:rsidRPr="005F5C12" w:rsidTr="00B35D2C">
        <w:trPr>
          <w:trHeight w:val="900"/>
        </w:trPr>
        <w:tc>
          <w:tcPr>
            <w:tcW w:w="4860" w:type="dxa"/>
          </w:tcPr>
          <w:p w:rsidR="00B35D2C" w:rsidRPr="005F5C12" w:rsidRDefault="00B35D2C" w:rsidP="00B35D2C">
            <w:pPr>
              <w:ind w:left="252" w:hanging="252"/>
              <w:rPr>
                <w:rFonts w:ascii="Arial Narrow" w:hAnsi="Arial Narrow"/>
                <w:b/>
                <w:sz w:val="22"/>
                <w:szCs w:val="22"/>
              </w:rPr>
            </w:pPr>
            <w:r w:rsidRPr="005F5C12">
              <w:rPr>
                <w:rFonts w:ascii="Arial Narrow" w:hAnsi="Arial Narrow"/>
                <w:b/>
                <w:sz w:val="22"/>
                <w:szCs w:val="22"/>
              </w:rPr>
              <w:t>BSBOHS201A</w:t>
            </w:r>
          </w:p>
          <w:p w:rsidR="00B35D2C" w:rsidRPr="005F5C12" w:rsidRDefault="00B35D2C" w:rsidP="00B35D2C">
            <w:pPr>
              <w:ind w:left="252" w:hanging="252"/>
              <w:rPr>
                <w:rFonts w:ascii="Arial Narrow" w:hAnsi="Arial Narrow"/>
                <w:b/>
                <w:sz w:val="20"/>
              </w:rPr>
            </w:pPr>
            <w:r w:rsidRPr="005F5C12">
              <w:rPr>
                <w:rFonts w:ascii="Arial Narrow" w:hAnsi="Arial Narrow"/>
                <w:b/>
                <w:sz w:val="20"/>
              </w:rPr>
              <w:t>Participate in OHS processes</w:t>
            </w:r>
          </w:p>
          <w:p w:rsidR="00B35D2C" w:rsidRPr="005F5C12" w:rsidRDefault="00B35D2C" w:rsidP="00B35D2C">
            <w:pPr>
              <w:numPr>
                <w:ilvl w:val="1"/>
                <w:numId w:val="41"/>
              </w:numPr>
              <w:tabs>
                <w:tab w:val="clear" w:pos="360"/>
                <w:tab w:val="num" w:pos="252"/>
              </w:tabs>
              <w:ind w:left="252" w:hanging="252"/>
              <w:rPr>
                <w:rFonts w:ascii="Arial Narrow" w:hAnsi="Arial Narrow" w:cs="Arial"/>
                <w:sz w:val="20"/>
              </w:rPr>
            </w:pPr>
            <w:r w:rsidRPr="005F5C12">
              <w:rPr>
                <w:rFonts w:ascii="Arial Narrow" w:hAnsi="Arial Narrow" w:cs="Arial"/>
                <w:sz w:val="20"/>
              </w:rPr>
              <w:t xml:space="preserve">Follow established safety procedures when conducting work </w:t>
            </w:r>
          </w:p>
          <w:p w:rsidR="00B35D2C" w:rsidRPr="005F5C12" w:rsidRDefault="00B35D2C" w:rsidP="00B35D2C">
            <w:pPr>
              <w:ind w:left="252" w:hanging="252"/>
              <w:rPr>
                <w:rFonts w:ascii="Arial Narrow" w:hAnsi="Arial Narrow" w:cs="Arial"/>
                <w:sz w:val="20"/>
              </w:rPr>
            </w:pPr>
            <w:r w:rsidRPr="005F5C12">
              <w:rPr>
                <w:rFonts w:ascii="Arial Narrow" w:hAnsi="Arial Narrow" w:cs="Arial"/>
                <w:sz w:val="20"/>
              </w:rPr>
              <w:t>2.2  Identify existing and potential hazards in the workplace, report to the appropriate personnel and document</w:t>
            </w:r>
          </w:p>
          <w:p w:rsidR="00B35D2C" w:rsidRPr="005F5C12" w:rsidRDefault="00B35D2C" w:rsidP="00B35D2C">
            <w:pPr>
              <w:ind w:left="252" w:hanging="252"/>
              <w:rPr>
                <w:rFonts w:ascii="Arial Narrow" w:hAnsi="Arial Narrow" w:cs="Arial"/>
                <w:sz w:val="20"/>
              </w:rPr>
            </w:pPr>
            <w:r w:rsidRPr="005F5C12">
              <w:rPr>
                <w:rFonts w:ascii="Arial Narrow" w:hAnsi="Arial Narrow" w:cs="Arial"/>
                <w:sz w:val="20"/>
              </w:rPr>
              <w:t>2.4 Report emergency incidents and injuries to designated persons</w:t>
            </w:r>
          </w:p>
          <w:p w:rsidR="00B35D2C" w:rsidRPr="005F5C12" w:rsidRDefault="00B35D2C" w:rsidP="00B35D2C">
            <w:pPr>
              <w:ind w:left="252" w:hanging="252"/>
              <w:rPr>
                <w:rFonts w:ascii="Arial Narrow" w:hAnsi="Arial Narrow" w:cs="Arial"/>
                <w:sz w:val="20"/>
              </w:rPr>
            </w:pPr>
            <w:r w:rsidRPr="005F5C12">
              <w:rPr>
                <w:rFonts w:ascii="Arial Narrow" w:hAnsi="Arial Narrow" w:cs="Arial"/>
                <w:sz w:val="20"/>
              </w:rPr>
              <w:t>3.1 Contribute to workplace meetings, inspections or other consultative activities</w:t>
            </w:r>
          </w:p>
          <w:p w:rsidR="00B35D2C" w:rsidRPr="005F5C12" w:rsidRDefault="00B35D2C" w:rsidP="00B35D2C">
            <w:pPr>
              <w:ind w:left="252" w:hanging="252"/>
              <w:rPr>
                <w:rFonts w:ascii="Arial Narrow" w:hAnsi="Arial Narrow"/>
                <w:b/>
                <w:sz w:val="20"/>
              </w:rPr>
            </w:pPr>
            <w:r w:rsidRPr="005F5C12">
              <w:rPr>
                <w:rFonts w:ascii="Arial Narrow" w:hAnsi="Arial Narrow" w:cs="Arial"/>
                <w:sz w:val="20"/>
              </w:rPr>
              <w:t>3.3 Take actions to eliminate workplace hazards or to reduce risks</w:t>
            </w:r>
          </w:p>
          <w:p w:rsidR="00B35D2C" w:rsidRPr="005F5C12" w:rsidRDefault="00B35D2C" w:rsidP="00B35D2C">
            <w:pPr>
              <w:ind w:left="252" w:hanging="252"/>
              <w:rPr>
                <w:rFonts w:ascii="Arial Narrow" w:hAnsi="Arial Narrow" w:cs="Arial"/>
                <w:sz w:val="20"/>
              </w:rPr>
            </w:pPr>
            <w:r w:rsidRPr="005F5C12">
              <w:rPr>
                <w:rFonts w:ascii="Arial Narrow" w:hAnsi="Arial Narrow" w:cs="Arial"/>
                <w:sz w:val="20"/>
              </w:rPr>
              <w:t>4.2 Follow organisational procedures for responding to emergency incidents</w:t>
            </w:r>
          </w:p>
          <w:p w:rsidR="00B35D2C" w:rsidRPr="005F5C12" w:rsidRDefault="00B35D2C" w:rsidP="00B35D2C">
            <w:pPr>
              <w:ind w:left="252" w:hanging="252"/>
              <w:rPr>
                <w:rFonts w:ascii="Arial Narrow" w:hAnsi="Arial Narrow" w:cs="Arial"/>
                <w:sz w:val="20"/>
              </w:rPr>
            </w:pPr>
          </w:p>
          <w:p w:rsidR="00B35D2C" w:rsidRPr="005F5C12" w:rsidRDefault="00B35D2C" w:rsidP="00B35D2C">
            <w:pPr>
              <w:ind w:left="252" w:hanging="252"/>
              <w:rPr>
                <w:rFonts w:ascii="Arial Narrow" w:hAnsi="Arial Narrow" w:cs="Arial"/>
                <w:sz w:val="20"/>
              </w:rPr>
            </w:pPr>
          </w:p>
          <w:p w:rsidR="00B35D2C" w:rsidRPr="005F5C12" w:rsidRDefault="00B35D2C" w:rsidP="00B35D2C">
            <w:pPr>
              <w:ind w:left="252" w:hanging="252"/>
              <w:rPr>
                <w:rFonts w:ascii="Arial Narrow" w:hAnsi="Arial Narrow" w:cs="Arial"/>
                <w:sz w:val="20"/>
              </w:rPr>
            </w:pPr>
          </w:p>
        </w:tc>
        <w:tc>
          <w:tcPr>
            <w:tcW w:w="6300" w:type="dxa"/>
          </w:tcPr>
          <w:p w:rsidR="00B35D2C" w:rsidRPr="005F5C12" w:rsidRDefault="00B35D2C" w:rsidP="00B35D2C">
            <w:pPr>
              <w:spacing w:line="360" w:lineRule="atLeast"/>
              <w:rPr>
                <w:rFonts w:ascii="Arial Narrow" w:hAnsi="Arial Narrow" w:cs="Arial"/>
                <w:sz w:val="20"/>
              </w:rPr>
            </w:pPr>
          </w:p>
        </w:tc>
        <w:tc>
          <w:tcPr>
            <w:tcW w:w="2880" w:type="dxa"/>
          </w:tcPr>
          <w:p w:rsidR="00B35D2C" w:rsidRPr="005F5C12" w:rsidRDefault="00B35D2C" w:rsidP="00B35D2C">
            <w:pPr>
              <w:spacing w:line="360" w:lineRule="atLeast"/>
              <w:rPr>
                <w:rFonts w:ascii="Arial Narrow" w:hAnsi="Arial Narrow" w:cs="Arial"/>
                <w:sz w:val="20"/>
              </w:rPr>
            </w:pPr>
          </w:p>
        </w:tc>
      </w:tr>
      <w:tr w:rsidR="00B35D2C" w:rsidRPr="005F5C12" w:rsidTr="00B35D2C">
        <w:trPr>
          <w:trHeight w:val="4567"/>
        </w:trPr>
        <w:tc>
          <w:tcPr>
            <w:tcW w:w="4860" w:type="dxa"/>
          </w:tcPr>
          <w:p w:rsidR="00B35D2C" w:rsidRPr="005F5C12" w:rsidRDefault="00B35D2C" w:rsidP="00B35D2C">
            <w:pPr>
              <w:ind w:left="432" w:hanging="432"/>
              <w:rPr>
                <w:rFonts w:ascii="Arial Narrow" w:hAnsi="Arial Narrow"/>
                <w:b/>
                <w:sz w:val="22"/>
                <w:szCs w:val="22"/>
              </w:rPr>
            </w:pPr>
            <w:r w:rsidRPr="005F5C12">
              <w:rPr>
                <w:rFonts w:ascii="Arial Narrow" w:hAnsi="Arial Narrow"/>
                <w:b/>
                <w:sz w:val="22"/>
                <w:szCs w:val="22"/>
              </w:rPr>
              <w:lastRenderedPageBreak/>
              <w:t>CUESTA05C</w:t>
            </w:r>
          </w:p>
          <w:p w:rsidR="00B35D2C" w:rsidRPr="005F5C12" w:rsidRDefault="00B35D2C" w:rsidP="00B35D2C">
            <w:pPr>
              <w:ind w:left="432" w:hanging="432"/>
              <w:rPr>
                <w:rFonts w:ascii="Arial Narrow" w:hAnsi="Arial Narrow" w:cs="Arial"/>
                <w:b/>
                <w:sz w:val="20"/>
              </w:rPr>
            </w:pPr>
            <w:r w:rsidRPr="005F5C12">
              <w:rPr>
                <w:rFonts w:ascii="Arial Narrow" w:hAnsi="Arial Narrow"/>
                <w:b/>
                <w:sz w:val="20"/>
              </w:rPr>
              <w:t>Apply a general knowledge of staging to work activities</w:t>
            </w:r>
          </w:p>
          <w:p w:rsidR="00B35D2C" w:rsidRPr="005F5C12" w:rsidRDefault="00B35D2C" w:rsidP="00B35D2C">
            <w:pPr>
              <w:tabs>
                <w:tab w:val="left" w:pos="432"/>
              </w:tabs>
              <w:ind w:left="432" w:hanging="432"/>
              <w:rPr>
                <w:rFonts w:ascii="Arial Narrow" w:hAnsi="Arial Narrow"/>
                <w:sz w:val="20"/>
              </w:rPr>
            </w:pPr>
            <w:r w:rsidRPr="005F5C12">
              <w:rPr>
                <w:rFonts w:ascii="Arial Narrow" w:hAnsi="Arial Narrow"/>
                <w:sz w:val="20"/>
              </w:rPr>
              <w:t>1.3</w:t>
            </w:r>
            <w:r w:rsidRPr="005F5C12">
              <w:rPr>
                <w:rFonts w:ascii="Arial Narrow" w:hAnsi="Arial Narrow"/>
                <w:sz w:val="20"/>
              </w:rPr>
              <w:tab/>
              <w:t>Mark out stage accurately in accordance with stage plan and directions from supervisor.</w:t>
            </w:r>
          </w:p>
          <w:p w:rsidR="00B35D2C" w:rsidRPr="005F5C12" w:rsidRDefault="00B35D2C" w:rsidP="00B35D2C">
            <w:pPr>
              <w:tabs>
                <w:tab w:val="left" w:pos="432"/>
              </w:tabs>
              <w:ind w:left="432" w:hanging="432"/>
              <w:rPr>
                <w:rFonts w:ascii="Arial Narrow" w:hAnsi="Arial Narrow"/>
                <w:sz w:val="20"/>
              </w:rPr>
            </w:pPr>
            <w:r w:rsidRPr="005F5C12">
              <w:rPr>
                <w:rFonts w:ascii="Arial Narrow" w:hAnsi="Arial Narrow"/>
                <w:sz w:val="20"/>
              </w:rPr>
              <w:t>1.4</w:t>
            </w:r>
            <w:r w:rsidRPr="005F5C12">
              <w:rPr>
                <w:rFonts w:ascii="Arial Narrow" w:hAnsi="Arial Narrow"/>
                <w:sz w:val="20"/>
              </w:rPr>
              <w:tab/>
              <w:t xml:space="preserve">Liaise with </w:t>
            </w:r>
            <w:r w:rsidRPr="005F5C12">
              <w:rPr>
                <w:rFonts w:ascii="Arial Narrow" w:hAnsi="Arial Narrow"/>
                <w:b/>
                <w:i/>
                <w:sz w:val="20"/>
              </w:rPr>
              <w:t>other production personnel</w:t>
            </w:r>
            <w:r w:rsidRPr="005F5C12">
              <w:rPr>
                <w:rFonts w:ascii="Arial Narrow" w:hAnsi="Arial Narrow"/>
                <w:sz w:val="20"/>
              </w:rPr>
              <w:t xml:space="preserve"> to ensure timing of staging installation is appropriate in relation to other production requirements.</w:t>
            </w:r>
          </w:p>
          <w:p w:rsidR="00B35D2C" w:rsidRPr="005F5C12" w:rsidRDefault="00B35D2C" w:rsidP="00B35D2C">
            <w:pPr>
              <w:tabs>
                <w:tab w:val="left" w:pos="432"/>
              </w:tabs>
              <w:ind w:left="432" w:hanging="432"/>
              <w:rPr>
                <w:rFonts w:ascii="Arial Narrow" w:hAnsi="Arial Narrow"/>
                <w:sz w:val="20"/>
              </w:rPr>
            </w:pPr>
            <w:r w:rsidRPr="005F5C12">
              <w:rPr>
                <w:rFonts w:ascii="Arial Narrow" w:hAnsi="Arial Narrow"/>
                <w:sz w:val="20"/>
              </w:rPr>
              <w:t>2.1</w:t>
            </w:r>
            <w:r w:rsidRPr="005F5C12">
              <w:rPr>
                <w:rFonts w:ascii="Arial Narrow" w:hAnsi="Arial Narrow"/>
                <w:sz w:val="20"/>
              </w:rPr>
              <w:tab/>
            </w:r>
            <w:proofErr w:type="spellStart"/>
            <w:r w:rsidRPr="005F5C12">
              <w:rPr>
                <w:rFonts w:ascii="Arial Narrow" w:hAnsi="Arial Narrow"/>
                <w:sz w:val="20"/>
              </w:rPr>
              <w:t>Lay up</w:t>
            </w:r>
            <w:proofErr w:type="spellEnd"/>
            <w:r w:rsidRPr="005F5C12">
              <w:rPr>
                <w:rFonts w:ascii="Arial Narrow" w:hAnsi="Arial Narrow"/>
                <w:sz w:val="20"/>
              </w:rPr>
              <w:t xml:space="preserve"> </w:t>
            </w:r>
            <w:r w:rsidRPr="005F5C12">
              <w:rPr>
                <w:rFonts w:ascii="Arial Narrow" w:hAnsi="Arial Narrow"/>
                <w:b/>
                <w:i/>
                <w:sz w:val="20"/>
              </w:rPr>
              <w:t>floor</w:t>
            </w:r>
            <w:r w:rsidRPr="005F5C12">
              <w:rPr>
                <w:rFonts w:ascii="Arial Narrow" w:hAnsi="Arial Narrow"/>
                <w:sz w:val="20"/>
              </w:rPr>
              <w:t xml:space="preserve"> in accordance with stage plan and directions from supervisor.</w:t>
            </w:r>
          </w:p>
          <w:p w:rsidR="00B35D2C" w:rsidRPr="005F5C12" w:rsidRDefault="00B35D2C" w:rsidP="00B35D2C">
            <w:pPr>
              <w:tabs>
                <w:tab w:val="left" w:pos="432"/>
              </w:tabs>
              <w:ind w:left="432" w:hanging="432"/>
              <w:rPr>
                <w:rFonts w:ascii="Arial Narrow" w:hAnsi="Arial Narrow"/>
                <w:sz w:val="20"/>
              </w:rPr>
            </w:pPr>
            <w:r w:rsidRPr="005F5C12">
              <w:rPr>
                <w:rFonts w:ascii="Arial Narrow" w:hAnsi="Arial Narrow"/>
                <w:sz w:val="20"/>
              </w:rPr>
              <w:t>2.2</w:t>
            </w:r>
            <w:r w:rsidRPr="005F5C12">
              <w:rPr>
                <w:rFonts w:ascii="Arial Narrow" w:hAnsi="Arial Narrow"/>
                <w:sz w:val="20"/>
              </w:rPr>
              <w:tab/>
              <w:t xml:space="preserve">Move and assemble </w:t>
            </w:r>
            <w:r w:rsidRPr="005F5C12">
              <w:rPr>
                <w:rFonts w:ascii="Arial Narrow" w:hAnsi="Arial Narrow"/>
                <w:b/>
                <w:i/>
                <w:sz w:val="20"/>
              </w:rPr>
              <w:t>set pieces</w:t>
            </w:r>
            <w:r w:rsidRPr="005F5C12">
              <w:rPr>
                <w:rFonts w:ascii="Arial Narrow" w:hAnsi="Arial Narrow"/>
                <w:sz w:val="20"/>
              </w:rPr>
              <w:t xml:space="preserve"> in accordance with stage plan and directions from supervisor.</w:t>
            </w:r>
          </w:p>
          <w:p w:rsidR="00B35D2C" w:rsidRPr="005F5C12" w:rsidRDefault="00B35D2C" w:rsidP="00B35D2C">
            <w:pPr>
              <w:tabs>
                <w:tab w:val="left" w:pos="432"/>
              </w:tabs>
              <w:ind w:left="432" w:hanging="432"/>
              <w:rPr>
                <w:rFonts w:ascii="Arial Narrow" w:hAnsi="Arial Narrow"/>
                <w:sz w:val="20"/>
              </w:rPr>
            </w:pPr>
            <w:r w:rsidRPr="005F5C12">
              <w:rPr>
                <w:rFonts w:ascii="Arial Narrow" w:hAnsi="Arial Narrow"/>
                <w:sz w:val="20"/>
              </w:rPr>
              <w:t>2.3</w:t>
            </w:r>
            <w:r w:rsidRPr="005F5C12">
              <w:rPr>
                <w:rFonts w:ascii="Arial Narrow" w:hAnsi="Arial Narrow"/>
                <w:sz w:val="20"/>
              </w:rPr>
              <w:tab/>
              <w:t>Follow appropriate safety procedures when laying floor and positioning set pieces.</w:t>
            </w:r>
          </w:p>
          <w:p w:rsidR="00B35D2C" w:rsidRPr="005F5C12" w:rsidRDefault="00B35D2C" w:rsidP="00B35D2C">
            <w:pPr>
              <w:pStyle w:val="CRtabletext"/>
              <w:overflowPunct/>
              <w:autoSpaceDE/>
              <w:autoSpaceDN/>
              <w:adjustRightInd/>
              <w:spacing w:before="0" w:line="240" w:lineRule="auto"/>
              <w:ind w:left="432" w:hanging="432"/>
              <w:textAlignment w:val="auto"/>
              <w:rPr>
                <w:rFonts w:ascii="Arial Narrow" w:hAnsi="Arial Narrow" w:cs="Arial"/>
                <w:color w:val="auto"/>
                <w:sz w:val="20"/>
              </w:rPr>
            </w:pPr>
          </w:p>
          <w:p w:rsidR="00B35D2C" w:rsidRPr="005F5C12" w:rsidRDefault="00B35D2C" w:rsidP="00B35D2C">
            <w:pPr>
              <w:pStyle w:val="CRtabletext"/>
              <w:overflowPunct/>
              <w:autoSpaceDE/>
              <w:autoSpaceDN/>
              <w:adjustRightInd/>
              <w:spacing w:before="0" w:line="240" w:lineRule="auto"/>
              <w:ind w:left="432" w:hanging="432"/>
              <w:textAlignment w:val="auto"/>
              <w:rPr>
                <w:rFonts w:ascii="Arial Narrow" w:hAnsi="Arial Narrow" w:cs="Arial"/>
                <w:color w:val="auto"/>
                <w:sz w:val="20"/>
              </w:rPr>
            </w:pPr>
          </w:p>
        </w:tc>
        <w:tc>
          <w:tcPr>
            <w:tcW w:w="6300" w:type="dxa"/>
          </w:tcPr>
          <w:p w:rsidR="00B35D2C" w:rsidRPr="005F5C12" w:rsidRDefault="00B35D2C" w:rsidP="00B35D2C">
            <w:pPr>
              <w:rPr>
                <w:rFonts w:ascii="Arial Narrow" w:hAnsi="Arial Narrow" w:cs="Arial"/>
                <w:sz w:val="20"/>
              </w:rPr>
            </w:pPr>
          </w:p>
          <w:p w:rsidR="00B35D2C" w:rsidRPr="005F5C12" w:rsidRDefault="00B35D2C" w:rsidP="00B35D2C">
            <w:pPr>
              <w:rPr>
                <w:rFonts w:ascii="Arial Narrow" w:hAnsi="Arial Narrow" w:cs="Arial"/>
                <w:sz w:val="20"/>
              </w:rPr>
            </w:pPr>
          </w:p>
          <w:p w:rsidR="00B35D2C" w:rsidRPr="005F5C12" w:rsidRDefault="00B35D2C" w:rsidP="00B35D2C">
            <w:pPr>
              <w:rPr>
                <w:rFonts w:ascii="Arial Narrow" w:hAnsi="Arial Narrow" w:cs="Arial"/>
                <w:sz w:val="20"/>
              </w:rPr>
            </w:pPr>
          </w:p>
          <w:p w:rsidR="00B35D2C" w:rsidRPr="005F5C12" w:rsidRDefault="00B35D2C" w:rsidP="00B35D2C">
            <w:pPr>
              <w:rPr>
                <w:rFonts w:ascii="Arial Narrow" w:hAnsi="Arial Narrow" w:cs="Arial"/>
                <w:sz w:val="20"/>
              </w:rPr>
            </w:pPr>
          </w:p>
          <w:p w:rsidR="00B35D2C" w:rsidRPr="005F5C12" w:rsidRDefault="00B35D2C" w:rsidP="00B35D2C">
            <w:pPr>
              <w:rPr>
                <w:rFonts w:ascii="Arial Narrow" w:hAnsi="Arial Narrow" w:cs="Arial"/>
                <w:sz w:val="20"/>
              </w:rPr>
            </w:pPr>
          </w:p>
          <w:p w:rsidR="00B35D2C" w:rsidRPr="005F5C12" w:rsidRDefault="00B35D2C" w:rsidP="00B35D2C">
            <w:pPr>
              <w:rPr>
                <w:rFonts w:ascii="Arial Narrow" w:hAnsi="Arial Narrow" w:cs="Arial"/>
                <w:sz w:val="20"/>
              </w:rPr>
            </w:pPr>
          </w:p>
        </w:tc>
        <w:tc>
          <w:tcPr>
            <w:tcW w:w="2880" w:type="dxa"/>
          </w:tcPr>
          <w:p w:rsidR="00B35D2C" w:rsidRPr="005F5C12" w:rsidRDefault="00B35D2C" w:rsidP="00B35D2C">
            <w:pPr>
              <w:rPr>
                <w:rFonts w:ascii="Arial Narrow" w:hAnsi="Arial Narrow" w:cs="Arial"/>
                <w:sz w:val="20"/>
              </w:rPr>
            </w:pPr>
          </w:p>
        </w:tc>
      </w:tr>
      <w:tr w:rsidR="00B35D2C" w:rsidRPr="005F5C12" w:rsidTr="00B35D2C">
        <w:trPr>
          <w:trHeight w:val="75"/>
        </w:trPr>
        <w:tc>
          <w:tcPr>
            <w:tcW w:w="4860" w:type="dxa"/>
          </w:tcPr>
          <w:p w:rsidR="00B35D2C" w:rsidRPr="005F5C12" w:rsidRDefault="00B35D2C" w:rsidP="00B35D2C">
            <w:pPr>
              <w:rPr>
                <w:rFonts w:ascii="Arial Narrow" w:hAnsi="Arial Narrow" w:cs="Arial"/>
                <w:b/>
                <w:sz w:val="20"/>
              </w:rPr>
            </w:pPr>
            <w:r w:rsidRPr="005F5C12">
              <w:rPr>
                <w:rFonts w:ascii="Arial Narrow" w:hAnsi="Arial Narrow"/>
                <w:b/>
                <w:sz w:val="20"/>
              </w:rPr>
              <w:t>CUFLGT101A - Apply a general knowledge of lighting to work activities</w:t>
            </w:r>
          </w:p>
          <w:p w:rsidR="00B35D2C" w:rsidRPr="005F5C12" w:rsidRDefault="00B35D2C" w:rsidP="00B35D2C">
            <w:pPr>
              <w:tabs>
                <w:tab w:val="left" w:pos="432"/>
              </w:tabs>
              <w:ind w:left="432" w:hanging="432"/>
              <w:rPr>
                <w:rFonts w:ascii="Arial Narrow" w:hAnsi="Arial Narrow"/>
                <w:sz w:val="20"/>
              </w:rPr>
            </w:pPr>
            <w:r w:rsidRPr="005F5C12">
              <w:rPr>
                <w:rFonts w:ascii="Arial Narrow" w:hAnsi="Arial Narrow"/>
                <w:sz w:val="20"/>
              </w:rPr>
              <w:t>1.1</w:t>
            </w:r>
            <w:r w:rsidRPr="005F5C12">
              <w:rPr>
                <w:rFonts w:ascii="Arial Narrow" w:hAnsi="Arial Narrow"/>
                <w:sz w:val="20"/>
              </w:rPr>
              <w:tab/>
              <w:t xml:space="preserve">Confirm work requirements with </w:t>
            </w:r>
            <w:r w:rsidRPr="005F5C12">
              <w:rPr>
                <w:rFonts w:ascii="Arial Narrow" w:hAnsi="Arial Narrow"/>
                <w:b/>
                <w:i/>
                <w:sz w:val="20"/>
              </w:rPr>
              <w:t>relevant personnel</w:t>
            </w:r>
            <w:r w:rsidRPr="005F5C12">
              <w:rPr>
                <w:rFonts w:ascii="Arial Narrow" w:hAnsi="Arial Narrow"/>
                <w:sz w:val="20"/>
              </w:rPr>
              <w:t xml:space="preserve"> with reference to designated lighting plans.</w:t>
            </w:r>
          </w:p>
          <w:p w:rsidR="00B35D2C" w:rsidRPr="005F5C12" w:rsidRDefault="00B35D2C" w:rsidP="00B35D2C">
            <w:pPr>
              <w:tabs>
                <w:tab w:val="left" w:pos="432"/>
              </w:tabs>
              <w:ind w:left="432" w:hanging="432"/>
              <w:rPr>
                <w:rFonts w:ascii="Arial Narrow" w:hAnsi="Arial Narrow"/>
                <w:sz w:val="20"/>
              </w:rPr>
            </w:pPr>
            <w:r w:rsidRPr="005F5C12">
              <w:rPr>
                <w:rFonts w:ascii="Arial Narrow" w:hAnsi="Arial Narrow"/>
                <w:sz w:val="20"/>
              </w:rPr>
              <w:t>1.2</w:t>
            </w:r>
            <w:r w:rsidRPr="005F5C12">
              <w:rPr>
                <w:rFonts w:ascii="Arial Narrow" w:hAnsi="Arial Narrow"/>
                <w:sz w:val="20"/>
              </w:rPr>
              <w:tab/>
              <w:t xml:space="preserve">Correctly identify appropriate rigging and positioning points for </w:t>
            </w:r>
            <w:r w:rsidRPr="005F5C12">
              <w:rPr>
                <w:rFonts w:ascii="Arial Narrow" w:hAnsi="Arial Narrow"/>
                <w:b/>
                <w:i/>
                <w:sz w:val="20"/>
              </w:rPr>
              <w:t>lights and lighting equipment</w:t>
            </w:r>
            <w:r w:rsidRPr="005F5C12">
              <w:rPr>
                <w:rFonts w:ascii="Arial Narrow" w:hAnsi="Arial Narrow"/>
                <w:sz w:val="20"/>
              </w:rPr>
              <w:t>.</w:t>
            </w:r>
          </w:p>
          <w:p w:rsidR="00B35D2C" w:rsidRPr="005F5C12" w:rsidRDefault="00B35D2C" w:rsidP="00B35D2C">
            <w:pPr>
              <w:tabs>
                <w:tab w:val="left" w:pos="432"/>
              </w:tabs>
              <w:ind w:left="432" w:hanging="432"/>
              <w:rPr>
                <w:rFonts w:ascii="Arial Narrow" w:hAnsi="Arial Narrow"/>
                <w:sz w:val="20"/>
              </w:rPr>
            </w:pPr>
            <w:r w:rsidRPr="005F5C12">
              <w:rPr>
                <w:rFonts w:ascii="Arial Narrow" w:hAnsi="Arial Narrow"/>
                <w:sz w:val="20"/>
              </w:rPr>
              <w:t>1.3</w:t>
            </w:r>
            <w:r w:rsidRPr="005F5C12">
              <w:rPr>
                <w:rFonts w:ascii="Arial Narrow" w:hAnsi="Arial Narrow"/>
                <w:sz w:val="20"/>
              </w:rPr>
              <w:tab/>
              <w:t>Correctly identify cables and connectors used with different lighting components.</w:t>
            </w:r>
          </w:p>
          <w:p w:rsidR="00B35D2C" w:rsidRPr="005F5C12" w:rsidRDefault="00B35D2C" w:rsidP="00B35D2C">
            <w:pPr>
              <w:tabs>
                <w:tab w:val="left" w:pos="432"/>
              </w:tabs>
              <w:ind w:left="432" w:hanging="432"/>
              <w:rPr>
                <w:rFonts w:ascii="Arial Narrow" w:hAnsi="Arial Narrow"/>
                <w:sz w:val="20"/>
              </w:rPr>
            </w:pPr>
            <w:r w:rsidRPr="005F5C12">
              <w:rPr>
                <w:rFonts w:ascii="Arial Narrow" w:hAnsi="Arial Narrow"/>
                <w:sz w:val="20"/>
              </w:rPr>
              <w:t>1.4</w:t>
            </w:r>
            <w:r w:rsidRPr="005F5C12">
              <w:rPr>
                <w:rFonts w:ascii="Arial Narrow" w:hAnsi="Arial Narrow"/>
                <w:sz w:val="20"/>
              </w:rPr>
              <w:tab/>
              <w:t>Identify and sort lighting equipment and accessories in preparation for set up, ensuring appropriate handling and taking account of equipment differences.</w:t>
            </w:r>
          </w:p>
          <w:p w:rsidR="00B35D2C" w:rsidRPr="005F5C12" w:rsidRDefault="00B35D2C" w:rsidP="00B35D2C">
            <w:pPr>
              <w:tabs>
                <w:tab w:val="left" w:pos="432"/>
              </w:tabs>
              <w:ind w:left="432" w:hanging="432"/>
              <w:rPr>
                <w:rFonts w:ascii="Arial Narrow" w:hAnsi="Arial Narrow"/>
                <w:sz w:val="20"/>
              </w:rPr>
            </w:pPr>
            <w:r w:rsidRPr="005F5C12">
              <w:rPr>
                <w:rFonts w:ascii="Arial Narrow" w:hAnsi="Arial Narrow"/>
                <w:sz w:val="20"/>
              </w:rPr>
              <w:t>2.1</w:t>
            </w:r>
            <w:r w:rsidRPr="005F5C12">
              <w:rPr>
                <w:rFonts w:ascii="Arial Narrow" w:hAnsi="Arial Narrow"/>
                <w:sz w:val="20"/>
              </w:rPr>
              <w:tab/>
              <w:t xml:space="preserve">Correctly use a </w:t>
            </w:r>
            <w:r w:rsidRPr="005F5C12">
              <w:rPr>
                <w:rFonts w:ascii="Arial Narrow" w:hAnsi="Arial Narrow"/>
                <w:b/>
                <w:i/>
                <w:sz w:val="20"/>
              </w:rPr>
              <w:t>lighting desk</w:t>
            </w:r>
            <w:r w:rsidRPr="005F5C12">
              <w:rPr>
                <w:rFonts w:ascii="Arial Narrow" w:hAnsi="Arial Narrow"/>
                <w:sz w:val="20"/>
              </w:rPr>
              <w:t xml:space="preserve"> to bring up channels for focusing and adjustment.</w:t>
            </w:r>
          </w:p>
          <w:p w:rsidR="00B35D2C" w:rsidRPr="005F5C12" w:rsidRDefault="00B35D2C" w:rsidP="00B35D2C">
            <w:pPr>
              <w:tabs>
                <w:tab w:val="left" w:pos="432"/>
              </w:tabs>
              <w:ind w:left="432" w:hanging="432"/>
              <w:rPr>
                <w:rFonts w:ascii="Arial Narrow" w:hAnsi="Arial Narrow"/>
                <w:sz w:val="20"/>
              </w:rPr>
            </w:pPr>
            <w:r w:rsidRPr="005F5C12">
              <w:rPr>
                <w:rFonts w:ascii="Arial Narrow" w:hAnsi="Arial Narrow"/>
                <w:sz w:val="20"/>
              </w:rPr>
              <w:t>2.2</w:t>
            </w:r>
            <w:r w:rsidRPr="005F5C12">
              <w:rPr>
                <w:rFonts w:ascii="Arial Narrow" w:hAnsi="Arial Narrow"/>
                <w:sz w:val="20"/>
              </w:rPr>
              <w:tab/>
              <w:t xml:space="preserve">Correctly and safely power up </w:t>
            </w:r>
            <w:r w:rsidRPr="005F5C12">
              <w:rPr>
                <w:rFonts w:ascii="Arial Narrow" w:hAnsi="Arial Narrow"/>
                <w:b/>
                <w:i/>
                <w:sz w:val="20"/>
              </w:rPr>
              <w:t>dimmers</w:t>
            </w:r>
            <w:r w:rsidRPr="005F5C12">
              <w:rPr>
                <w:rFonts w:ascii="Arial Narrow" w:hAnsi="Arial Narrow"/>
                <w:sz w:val="20"/>
              </w:rPr>
              <w:t xml:space="preserve"> and set up </w:t>
            </w:r>
            <w:r w:rsidRPr="005F5C12">
              <w:rPr>
                <w:rFonts w:ascii="Arial Narrow" w:hAnsi="Arial Narrow"/>
                <w:b/>
                <w:i/>
                <w:sz w:val="20"/>
              </w:rPr>
              <w:t>patch system</w:t>
            </w:r>
            <w:r w:rsidRPr="005F5C12">
              <w:rPr>
                <w:rFonts w:ascii="Arial Narrow" w:hAnsi="Arial Narrow"/>
                <w:sz w:val="20"/>
              </w:rPr>
              <w:t>.</w:t>
            </w:r>
          </w:p>
          <w:p w:rsidR="00B35D2C" w:rsidRPr="005F5C12" w:rsidRDefault="00B35D2C" w:rsidP="00B35D2C">
            <w:pPr>
              <w:pStyle w:val="CRtabletext11"/>
              <w:overflowPunct/>
              <w:autoSpaceDE/>
              <w:autoSpaceDN/>
              <w:adjustRightInd/>
              <w:spacing w:before="0" w:line="240" w:lineRule="auto"/>
              <w:ind w:left="0" w:firstLine="0"/>
              <w:textAlignment w:val="auto"/>
              <w:rPr>
                <w:rFonts w:ascii="Arial Narrow" w:hAnsi="Arial Narrow" w:cs="Arial"/>
                <w:color w:val="auto"/>
                <w:sz w:val="20"/>
              </w:rPr>
            </w:pPr>
          </w:p>
        </w:tc>
        <w:tc>
          <w:tcPr>
            <w:tcW w:w="6300" w:type="dxa"/>
          </w:tcPr>
          <w:p w:rsidR="00B35D2C" w:rsidRPr="005F5C12" w:rsidRDefault="00B35D2C" w:rsidP="00B35D2C">
            <w:pPr>
              <w:tabs>
                <w:tab w:val="left" w:pos="432"/>
              </w:tabs>
              <w:ind w:left="432" w:hanging="432"/>
              <w:rPr>
                <w:rFonts w:ascii="Arial Narrow" w:hAnsi="Arial Narrow" w:cs="Arial"/>
                <w:sz w:val="20"/>
              </w:rPr>
            </w:pPr>
          </w:p>
        </w:tc>
        <w:tc>
          <w:tcPr>
            <w:tcW w:w="2880" w:type="dxa"/>
          </w:tcPr>
          <w:p w:rsidR="00B35D2C" w:rsidRPr="005F5C12" w:rsidRDefault="00B35D2C" w:rsidP="00B35D2C">
            <w:pPr>
              <w:spacing w:line="360" w:lineRule="atLeast"/>
              <w:rPr>
                <w:rFonts w:ascii="Arial Narrow" w:hAnsi="Arial Narrow" w:cs="Arial"/>
                <w:sz w:val="20"/>
              </w:rPr>
            </w:pPr>
          </w:p>
        </w:tc>
      </w:tr>
      <w:tr w:rsidR="00B35D2C" w:rsidRPr="005F5C12" w:rsidTr="00B35D2C">
        <w:trPr>
          <w:trHeight w:val="2042"/>
        </w:trPr>
        <w:tc>
          <w:tcPr>
            <w:tcW w:w="4860" w:type="dxa"/>
          </w:tcPr>
          <w:p w:rsidR="00B35D2C" w:rsidRPr="005F5C12" w:rsidRDefault="00B35D2C" w:rsidP="00B35D2C">
            <w:pPr>
              <w:rPr>
                <w:rFonts w:ascii="Arial Narrow" w:hAnsi="Arial Narrow"/>
                <w:b/>
                <w:sz w:val="20"/>
              </w:rPr>
            </w:pPr>
            <w:r w:rsidRPr="005F5C12">
              <w:rPr>
                <w:rFonts w:ascii="Arial Narrow" w:hAnsi="Arial Narrow"/>
                <w:b/>
                <w:sz w:val="20"/>
              </w:rPr>
              <w:lastRenderedPageBreak/>
              <w:t>CUESOU07B</w:t>
            </w:r>
          </w:p>
          <w:p w:rsidR="00B35D2C" w:rsidRPr="005F5C12" w:rsidRDefault="00B35D2C" w:rsidP="00B35D2C">
            <w:pPr>
              <w:rPr>
                <w:rFonts w:ascii="Arial Narrow" w:hAnsi="Arial Narrow" w:cs="Arial"/>
                <w:b/>
                <w:sz w:val="20"/>
              </w:rPr>
            </w:pPr>
            <w:r w:rsidRPr="005F5C12">
              <w:rPr>
                <w:rFonts w:ascii="Arial Narrow" w:hAnsi="Arial Narrow"/>
                <w:b/>
                <w:sz w:val="20"/>
              </w:rPr>
              <w:t>Apply a general knowledge of audio to work activities</w:t>
            </w:r>
          </w:p>
          <w:p w:rsidR="00B35D2C" w:rsidRPr="005F5C12" w:rsidRDefault="00B35D2C" w:rsidP="00B35D2C">
            <w:pPr>
              <w:tabs>
                <w:tab w:val="left" w:pos="432"/>
              </w:tabs>
              <w:ind w:left="432" w:hanging="432"/>
              <w:rPr>
                <w:rFonts w:ascii="Arial Narrow" w:hAnsi="Arial Narrow"/>
                <w:sz w:val="20"/>
              </w:rPr>
            </w:pPr>
            <w:r w:rsidRPr="005F5C12">
              <w:rPr>
                <w:rFonts w:ascii="Arial Narrow" w:hAnsi="Arial Narrow"/>
                <w:sz w:val="20"/>
              </w:rPr>
              <w:t>1.3</w:t>
            </w:r>
            <w:r w:rsidRPr="005F5C12">
              <w:rPr>
                <w:rFonts w:ascii="Arial Narrow" w:hAnsi="Arial Narrow"/>
                <w:sz w:val="20"/>
              </w:rPr>
              <w:tab/>
              <w:t>Correctly identify cables used to connect different audio components.</w:t>
            </w:r>
          </w:p>
          <w:p w:rsidR="00B35D2C" w:rsidRPr="005F5C12" w:rsidRDefault="00B35D2C" w:rsidP="00B35D2C">
            <w:pPr>
              <w:tabs>
                <w:tab w:val="left" w:pos="432"/>
              </w:tabs>
              <w:ind w:left="432" w:hanging="432"/>
              <w:rPr>
                <w:rFonts w:ascii="Arial Narrow" w:hAnsi="Arial Narrow"/>
                <w:sz w:val="20"/>
              </w:rPr>
            </w:pPr>
            <w:r w:rsidRPr="005F5C12">
              <w:rPr>
                <w:rFonts w:ascii="Arial Narrow" w:hAnsi="Arial Narrow"/>
                <w:sz w:val="20"/>
              </w:rPr>
              <w:t>1.4</w:t>
            </w:r>
            <w:r w:rsidRPr="005F5C12">
              <w:rPr>
                <w:rFonts w:ascii="Arial Narrow" w:hAnsi="Arial Narrow"/>
                <w:sz w:val="20"/>
              </w:rPr>
              <w:tab/>
              <w:t xml:space="preserve">Correctly identify and sort equipment and </w:t>
            </w:r>
            <w:r w:rsidRPr="005F5C12">
              <w:rPr>
                <w:rFonts w:ascii="Arial Narrow" w:hAnsi="Arial Narrow"/>
                <w:b/>
                <w:i/>
                <w:sz w:val="20"/>
              </w:rPr>
              <w:t>accessories</w:t>
            </w:r>
            <w:r w:rsidRPr="005F5C12">
              <w:rPr>
                <w:rFonts w:ascii="Arial Narrow" w:hAnsi="Arial Narrow"/>
                <w:sz w:val="20"/>
              </w:rPr>
              <w:t xml:space="preserve"> in preparation for set-up, ensuring appropriate handling and taking account of </w:t>
            </w:r>
            <w:r w:rsidRPr="005F5C12">
              <w:rPr>
                <w:rFonts w:ascii="Arial Narrow" w:hAnsi="Arial Narrow"/>
                <w:b/>
                <w:i/>
                <w:sz w:val="20"/>
              </w:rPr>
              <w:t>equipment differences</w:t>
            </w:r>
            <w:r w:rsidRPr="005F5C12">
              <w:rPr>
                <w:rFonts w:ascii="Arial Narrow" w:hAnsi="Arial Narrow"/>
                <w:sz w:val="20"/>
              </w:rPr>
              <w:t>.</w:t>
            </w:r>
          </w:p>
          <w:p w:rsidR="00B35D2C" w:rsidRPr="005F5C12" w:rsidRDefault="00B35D2C" w:rsidP="00B35D2C">
            <w:pPr>
              <w:tabs>
                <w:tab w:val="left" w:pos="432"/>
              </w:tabs>
              <w:ind w:left="432" w:hanging="432"/>
              <w:rPr>
                <w:rFonts w:ascii="Arial Narrow" w:hAnsi="Arial Narrow"/>
                <w:sz w:val="20"/>
              </w:rPr>
            </w:pPr>
            <w:r w:rsidRPr="005F5C12">
              <w:rPr>
                <w:rFonts w:ascii="Arial Narrow" w:hAnsi="Arial Narrow"/>
                <w:sz w:val="20"/>
              </w:rPr>
              <w:t>2.1</w:t>
            </w:r>
            <w:r w:rsidRPr="005F5C12">
              <w:rPr>
                <w:rFonts w:ascii="Arial Narrow" w:hAnsi="Arial Narrow"/>
                <w:sz w:val="20"/>
              </w:rPr>
              <w:tab/>
              <w:t xml:space="preserve">Correctly connect, disconnect and position audio system cables, including microphone, speaker, </w:t>
            </w:r>
            <w:proofErr w:type="spellStart"/>
            <w:r w:rsidRPr="005F5C12">
              <w:rPr>
                <w:rFonts w:ascii="Arial Narrow" w:hAnsi="Arial Narrow"/>
                <w:sz w:val="20"/>
              </w:rPr>
              <w:t>multicore</w:t>
            </w:r>
            <w:proofErr w:type="spellEnd"/>
            <w:r w:rsidRPr="005F5C12">
              <w:rPr>
                <w:rFonts w:ascii="Arial Narrow" w:hAnsi="Arial Narrow"/>
                <w:sz w:val="20"/>
              </w:rPr>
              <w:t xml:space="preserve"> and power feeds, in accordance with supervisor’s instructions and safety requirements.</w:t>
            </w:r>
          </w:p>
          <w:p w:rsidR="00B35D2C" w:rsidRPr="005F5C12" w:rsidRDefault="00B35D2C" w:rsidP="00B35D2C">
            <w:pPr>
              <w:tabs>
                <w:tab w:val="left" w:pos="432"/>
              </w:tabs>
              <w:ind w:left="432" w:hanging="432"/>
              <w:rPr>
                <w:rFonts w:ascii="Arial Narrow" w:hAnsi="Arial Narrow"/>
                <w:sz w:val="20"/>
              </w:rPr>
            </w:pPr>
            <w:r w:rsidRPr="005F5C12">
              <w:rPr>
                <w:rFonts w:ascii="Arial Narrow" w:hAnsi="Arial Narrow"/>
                <w:sz w:val="20"/>
              </w:rPr>
              <w:t>2.2</w:t>
            </w:r>
            <w:r w:rsidRPr="005F5C12">
              <w:rPr>
                <w:rFonts w:ascii="Arial Narrow" w:hAnsi="Arial Narrow"/>
                <w:sz w:val="20"/>
              </w:rPr>
              <w:tab/>
              <w:t>Wire the audio system in correct sequence and confirm with supervisor.</w:t>
            </w:r>
          </w:p>
          <w:p w:rsidR="00B35D2C" w:rsidRPr="005F5C12" w:rsidRDefault="00B35D2C" w:rsidP="00B35D2C">
            <w:pPr>
              <w:tabs>
                <w:tab w:val="left" w:pos="432"/>
              </w:tabs>
              <w:ind w:left="432" w:hanging="432"/>
              <w:rPr>
                <w:rFonts w:ascii="Arial Narrow" w:hAnsi="Arial Narrow"/>
                <w:sz w:val="20"/>
              </w:rPr>
            </w:pPr>
            <w:r w:rsidRPr="005F5C12">
              <w:rPr>
                <w:rFonts w:ascii="Arial Narrow" w:hAnsi="Arial Narrow"/>
                <w:sz w:val="20"/>
              </w:rPr>
              <w:t>2.3</w:t>
            </w:r>
            <w:r w:rsidRPr="005F5C12">
              <w:rPr>
                <w:rFonts w:ascii="Arial Narrow" w:hAnsi="Arial Narrow"/>
                <w:sz w:val="20"/>
              </w:rPr>
              <w:tab/>
              <w:t xml:space="preserve">Set </w:t>
            </w:r>
            <w:r w:rsidRPr="005F5C12">
              <w:rPr>
                <w:rFonts w:ascii="Arial Narrow" w:hAnsi="Arial Narrow"/>
                <w:b/>
                <w:i/>
                <w:sz w:val="20"/>
              </w:rPr>
              <w:t>start up</w:t>
            </w:r>
            <w:r w:rsidRPr="005F5C12">
              <w:rPr>
                <w:rFonts w:ascii="Arial Narrow" w:hAnsi="Arial Narrow"/>
                <w:sz w:val="20"/>
              </w:rPr>
              <w:t xml:space="preserve"> and operating settings in </w:t>
            </w:r>
            <w:r w:rsidRPr="005F5C12">
              <w:rPr>
                <w:rFonts w:ascii="Arial Narrow" w:hAnsi="Arial Narrow"/>
                <w:b/>
                <w:i/>
                <w:sz w:val="20"/>
              </w:rPr>
              <w:t>correct sequence</w:t>
            </w:r>
            <w:r w:rsidRPr="005F5C12">
              <w:rPr>
                <w:rFonts w:ascii="Arial Narrow" w:hAnsi="Arial Narrow"/>
                <w:sz w:val="20"/>
              </w:rPr>
              <w:t xml:space="preserve"> and correctly use features of audio desk in accordance with instructions.</w:t>
            </w:r>
          </w:p>
        </w:tc>
        <w:tc>
          <w:tcPr>
            <w:tcW w:w="6300" w:type="dxa"/>
            <w:vAlign w:val="center"/>
          </w:tcPr>
          <w:p w:rsidR="00B35D2C" w:rsidRPr="005F5C12" w:rsidRDefault="00B35D2C" w:rsidP="00B35D2C">
            <w:pPr>
              <w:tabs>
                <w:tab w:val="left" w:pos="432"/>
              </w:tabs>
              <w:ind w:left="431" w:hanging="431"/>
              <w:rPr>
                <w:rFonts w:ascii="Arial Narrow" w:hAnsi="Arial Narrow" w:cs="Arial"/>
                <w:sz w:val="20"/>
              </w:rPr>
            </w:pPr>
          </w:p>
        </w:tc>
        <w:tc>
          <w:tcPr>
            <w:tcW w:w="2880" w:type="dxa"/>
            <w:vAlign w:val="center"/>
          </w:tcPr>
          <w:p w:rsidR="00B35D2C" w:rsidRPr="005F5C12" w:rsidRDefault="00B35D2C" w:rsidP="00B35D2C">
            <w:pPr>
              <w:rPr>
                <w:rFonts w:ascii="Arial Narrow" w:hAnsi="Arial Narrow" w:cs="Arial"/>
                <w:sz w:val="20"/>
              </w:rPr>
            </w:pPr>
          </w:p>
        </w:tc>
      </w:tr>
      <w:tr w:rsidR="00B35D2C" w:rsidRPr="005F5C12" w:rsidTr="00B35D2C">
        <w:trPr>
          <w:trHeight w:val="1853"/>
        </w:trPr>
        <w:tc>
          <w:tcPr>
            <w:tcW w:w="4860" w:type="dxa"/>
          </w:tcPr>
          <w:p w:rsidR="00B35D2C" w:rsidRPr="005F5C12" w:rsidRDefault="00B35D2C" w:rsidP="00B35D2C">
            <w:pPr>
              <w:rPr>
                <w:rFonts w:ascii="Arial Narrow" w:hAnsi="Arial Narrow"/>
                <w:b/>
                <w:sz w:val="20"/>
              </w:rPr>
            </w:pPr>
            <w:r w:rsidRPr="005F5C12">
              <w:rPr>
                <w:rFonts w:ascii="Arial Narrow" w:hAnsi="Arial Narrow"/>
                <w:b/>
                <w:sz w:val="20"/>
              </w:rPr>
              <w:t>CUEAUD06B</w:t>
            </w:r>
          </w:p>
          <w:p w:rsidR="00B35D2C" w:rsidRPr="005F5C12" w:rsidRDefault="00B35D2C" w:rsidP="00B35D2C">
            <w:pPr>
              <w:rPr>
                <w:rFonts w:ascii="Arial Narrow" w:hAnsi="Arial Narrow" w:cs="Arial"/>
                <w:b/>
                <w:sz w:val="20"/>
              </w:rPr>
            </w:pPr>
            <w:r w:rsidRPr="005F5C12">
              <w:rPr>
                <w:rFonts w:ascii="Arial Narrow" w:hAnsi="Arial Narrow"/>
                <w:b/>
                <w:sz w:val="20"/>
              </w:rPr>
              <w:t>Apply a general knowledge of vision systems to work activities</w:t>
            </w:r>
          </w:p>
          <w:p w:rsidR="00B35D2C" w:rsidRPr="005F5C12" w:rsidRDefault="00B35D2C" w:rsidP="00B35D2C">
            <w:pPr>
              <w:tabs>
                <w:tab w:val="left" w:pos="432"/>
              </w:tabs>
              <w:ind w:left="432" w:hanging="432"/>
              <w:rPr>
                <w:rFonts w:ascii="Arial Narrow" w:hAnsi="Arial Narrow"/>
                <w:sz w:val="20"/>
              </w:rPr>
            </w:pPr>
            <w:r w:rsidRPr="005F5C12">
              <w:rPr>
                <w:rFonts w:ascii="Arial Narrow" w:hAnsi="Arial Narrow"/>
                <w:sz w:val="20"/>
              </w:rPr>
              <w:t>1.3</w:t>
            </w:r>
            <w:r w:rsidRPr="005F5C12">
              <w:rPr>
                <w:rFonts w:ascii="Arial Narrow" w:hAnsi="Arial Narrow"/>
                <w:sz w:val="20"/>
              </w:rPr>
              <w:tab/>
              <w:t>Correctly identify cables used to connect components.</w:t>
            </w:r>
          </w:p>
          <w:p w:rsidR="00B35D2C" w:rsidRPr="005F5C12" w:rsidRDefault="00B35D2C" w:rsidP="00B35D2C">
            <w:pPr>
              <w:tabs>
                <w:tab w:val="left" w:pos="432"/>
              </w:tabs>
              <w:ind w:left="432" w:hanging="432"/>
              <w:rPr>
                <w:rFonts w:ascii="Arial Narrow" w:hAnsi="Arial Narrow"/>
                <w:sz w:val="20"/>
              </w:rPr>
            </w:pPr>
            <w:r w:rsidRPr="005F5C12">
              <w:rPr>
                <w:rFonts w:ascii="Arial Narrow" w:hAnsi="Arial Narrow"/>
                <w:sz w:val="20"/>
              </w:rPr>
              <w:t>1.4</w:t>
            </w:r>
            <w:r w:rsidRPr="005F5C12">
              <w:rPr>
                <w:rFonts w:ascii="Arial Narrow" w:hAnsi="Arial Narrow"/>
                <w:sz w:val="20"/>
              </w:rPr>
              <w:tab/>
              <w:t xml:space="preserve">Correctly identify and sort </w:t>
            </w:r>
            <w:r w:rsidRPr="005F5C12">
              <w:rPr>
                <w:rFonts w:ascii="Arial Narrow" w:hAnsi="Arial Narrow"/>
                <w:b/>
                <w:i/>
                <w:sz w:val="20"/>
              </w:rPr>
              <w:t>equipment</w:t>
            </w:r>
            <w:r w:rsidRPr="005F5C12">
              <w:rPr>
                <w:rFonts w:ascii="Arial Narrow" w:hAnsi="Arial Narrow"/>
                <w:sz w:val="20"/>
              </w:rPr>
              <w:t xml:space="preserve"> in preparation for set up.</w:t>
            </w:r>
          </w:p>
          <w:p w:rsidR="00B35D2C" w:rsidRPr="005F5C12" w:rsidRDefault="00B35D2C" w:rsidP="00B35D2C">
            <w:pPr>
              <w:pStyle w:val="CRtabletext14"/>
              <w:overflowPunct/>
              <w:autoSpaceDE/>
              <w:autoSpaceDN/>
              <w:adjustRightInd/>
              <w:spacing w:before="0" w:line="240" w:lineRule="auto"/>
              <w:ind w:left="432" w:hanging="432"/>
              <w:textAlignment w:val="auto"/>
              <w:rPr>
                <w:rFonts w:ascii="Arial Narrow" w:hAnsi="Arial Narrow"/>
                <w:color w:val="auto"/>
                <w:sz w:val="20"/>
              </w:rPr>
            </w:pPr>
            <w:r w:rsidRPr="005F5C12">
              <w:rPr>
                <w:rFonts w:ascii="Arial Narrow" w:hAnsi="Arial Narrow"/>
                <w:color w:val="auto"/>
                <w:sz w:val="20"/>
              </w:rPr>
              <w:t>2.2</w:t>
            </w:r>
            <w:r w:rsidRPr="005F5C12">
              <w:rPr>
                <w:rFonts w:ascii="Arial Narrow" w:hAnsi="Arial Narrow"/>
                <w:color w:val="auto"/>
                <w:sz w:val="20"/>
              </w:rPr>
              <w:tab/>
              <w:t xml:space="preserve">Complete cabling of equipment according to supervisor’s instructions and safety requirements. </w:t>
            </w:r>
          </w:p>
          <w:p w:rsidR="00B35D2C" w:rsidRPr="005F5C12" w:rsidRDefault="00B35D2C" w:rsidP="00B35D2C">
            <w:pPr>
              <w:pStyle w:val="CRtabletext14"/>
              <w:overflowPunct/>
              <w:autoSpaceDE/>
              <w:autoSpaceDN/>
              <w:adjustRightInd/>
              <w:spacing w:before="0" w:line="240" w:lineRule="auto"/>
              <w:ind w:left="432" w:hanging="432"/>
              <w:textAlignment w:val="auto"/>
              <w:rPr>
                <w:rFonts w:ascii="Arial Narrow" w:hAnsi="Arial Narrow"/>
                <w:color w:val="auto"/>
                <w:sz w:val="20"/>
              </w:rPr>
            </w:pPr>
            <w:r w:rsidRPr="005F5C12">
              <w:rPr>
                <w:rFonts w:ascii="Arial Narrow" w:hAnsi="Arial Narrow"/>
                <w:color w:val="auto"/>
                <w:sz w:val="20"/>
              </w:rPr>
              <w:t>2.3     Finalise set-up tasks according to supervisor’s instructions and safety requirements, and test operation.</w:t>
            </w:r>
          </w:p>
        </w:tc>
        <w:tc>
          <w:tcPr>
            <w:tcW w:w="6300" w:type="dxa"/>
          </w:tcPr>
          <w:p w:rsidR="00B35D2C" w:rsidRPr="005F5C12" w:rsidRDefault="00B35D2C" w:rsidP="00B35D2C">
            <w:pPr>
              <w:tabs>
                <w:tab w:val="left" w:pos="432"/>
              </w:tabs>
              <w:ind w:left="432" w:hanging="432"/>
              <w:rPr>
                <w:rFonts w:ascii="Arial Narrow" w:hAnsi="Arial Narrow"/>
                <w:sz w:val="20"/>
              </w:rPr>
            </w:pPr>
          </w:p>
          <w:p w:rsidR="00B35D2C" w:rsidRPr="005F5C12" w:rsidRDefault="00B35D2C" w:rsidP="00B35D2C">
            <w:pPr>
              <w:spacing w:line="360" w:lineRule="atLeast"/>
              <w:rPr>
                <w:rFonts w:ascii="Arial Narrow" w:hAnsi="Arial Narrow" w:cs="Arial"/>
                <w:sz w:val="20"/>
              </w:rPr>
            </w:pPr>
          </w:p>
          <w:p w:rsidR="00B35D2C" w:rsidRPr="005F5C12" w:rsidRDefault="00B35D2C" w:rsidP="00B35D2C">
            <w:pPr>
              <w:spacing w:line="360" w:lineRule="atLeast"/>
              <w:rPr>
                <w:rFonts w:ascii="Arial Narrow" w:hAnsi="Arial Narrow" w:cs="Arial"/>
                <w:sz w:val="20"/>
              </w:rPr>
            </w:pPr>
          </w:p>
        </w:tc>
        <w:tc>
          <w:tcPr>
            <w:tcW w:w="2880" w:type="dxa"/>
          </w:tcPr>
          <w:p w:rsidR="00B35D2C" w:rsidRPr="005F5C12" w:rsidRDefault="00B35D2C" w:rsidP="00B35D2C">
            <w:pPr>
              <w:spacing w:line="360" w:lineRule="atLeast"/>
              <w:rPr>
                <w:rFonts w:ascii="Arial Narrow" w:hAnsi="Arial Narrow" w:cs="Arial"/>
                <w:sz w:val="20"/>
              </w:rPr>
            </w:pPr>
          </w:p>
        </w:tc>
      </w:tr>
      <w:tr w:rsidR="00B35D2C" w:rsidRPr="005F5C12" w:rsidTr="00B35D2C">
        <w:trPr>
          <w:trHeight w:val="952"/>
        </w:trPr>
        <w:tc>
          <w:tcPr>
            <w:tcW w:w="4860" w:type="dxa"/>
          </w:tcPr>
          <w:p w:rsidR="00B35D2C" w:rsidRPr="005F5C12" w:rsidRDefault="00B35D2C" w:rsidP="00B35D2C">
            <w:pPr>
              <w:ind w:left="432" w:hanging="432"/>
              <w:rPr>
                <w:rFonts w:ascii="Arial Narrow" w:hAnsi="Arial Narrow"/>
                <w:b/>
                <w:sz w:val="20"/>
              </w:rPr>
            </w:pPr>
            <w:r w:rsidRPr="005F5C12">
              <w:rPr>
                <w:rFonts w:ascii="Arial Narrow" w:hAnsi="Arial Narrow"/>
                <w:b/>
                <w:sz w:val="20"/>
              </w:rPr>
              <w:t>BSBCMM201A</w:t>
            </w:r>
          </w:p>
          <w:p w:rsidR="00B35D2C" w:rsidRPr="005F5C12" w:rsidRDefault="00B35D2C" w:rsidP="00B35D2C">
            <w:pPr>
              <w:ind w:left="432" w:hanging="432"/>
              <w:rPr>
                <w:rFonts w:ascii="Arial Narrow" w:hAnsi="Arial Narrow"/>
                <w:b/>
                <w:sz w:val="20"/>
              </w:rPr>
            </w:pPr>
            <w:r w:rsidRPr="005F5C12">
              <w:rPr>
                <w:rFonts w:ascii="Arial Narrow" w:hAnsi="Arial Narrow"/>
                <w:b/>
                <w:sz w:val="20"/>
              </w:rPr>
              <w:t>Communicate in the workplace</w:t>
            </w:r>
          </w:p>
          <w:p w:rsidR="00B35D2C" w:rsidRPr="005F5C12" w:rsidRDefault="00B35D2C" w:rsidP="00B35D2C">
            <w:pPr>
              <w:ind w:left="432" w:hanging="432"/>
              <w:rPr>
                <w:rFonts w:ascii="Arial Narrow" w:hAnsi="Arial Narrow"/>
                <w:b/>
                <w:i/>
                <w:sz w:val="20"/>
              </w:rPr>
            </w:pPr>
            <w:r w:rsidRPr="005F5C12">
              <w:rPr>
                <w:rFonts w:ascii="Arial Narrow" w:hAnsi="Arial Narrow"/>
                <w:sz w:val="20"/>
              </w:rPr>
              <w:t xml:space="preserve">1.3 Use effective listening and speaking skills in </w:t>
            </w:r>
            <w:r w:rsidRPr="005F5C12">
              <w:rPr>
                <w:rFonts w:ascii="Arial Narrow" w:hAnsi="Arial Narrow"/>
                <w:b/>
                <w:i/>
                <w:sz w:val="20"/>
              </w:rPr>
              <w:t>verbal communication</w:t>
            </w:r>
          </w:p>
          <w:p w:rsidR="00B35D2C" w:rsidRPr="005F5C12" w:rsidRDefault="00B35D2C" w:rsidP="00B35D2C">
            <w:pPr>
              <w:ind w:left="432" w:hanging="432"/>
              <w:rPr>
                <w:rFonts w:ascii="Arial Narrow" w:hAnsi="Arial Narrow"/>
                <w:sz w:val="20"/>
              </w:rPr>
            </w:pPr>
            <w:r w:rsidRPr="005F5C12">
              <w:rPr>
                <w:rFonts w:ascii="Arial Narrow" w:hAnsi="Arial Narrow"/>
                <w:sz w:val="20"/>
              </w:rPr>
              <w:t xml:space="preserve">2.1 Present </w:t>
            </w:r>
            <w:r w:rsidRPr="005F5C12">
              <w:rPr>
                <w:rFonts w:ascii="Arial Narrow" w:hAnsi="Arial Narrow"/>
                <w:b/>
                <w:i/>
                <w:sz w:val="20"/>
              </w:rPr>
              <w:t xml:space="preserve">written information </w:t>
            </w:r>
            <w:r w:rsidRPr="005F5C12">
              <w:rPr>
                <w:rFonts w:ascii="Arial Narrow" w:hAnsi="Arial Narrow"/>
                <w:sz w:val="20"/>
              </w:rPr>
              <w:t xml:space="preserve">and ideas in clear concise language to ensure the intended meaning of correspondence is understood by the recipient </w:t>
            </w:r>
            <w:r w:rsidRPr="005F5C12">
              <w:rPr>
                <w:rFonts w:ascii="Arial Narrow" w:hAnsi="Arial Narrow"/>
                <w:b/>
                <w:i/>
                <w:sz w:val="20"/>
              </w:rPr>
              <w:t xml:space="preserve"> </w:t>
            </w:r>
          </w:p>
          <w:p w:rsidR="00B35D2C" w:rsidRPr="005F5C12" w:rsidRDefault="00B35D2C" w:rsidP="00B35D2C">
            <w:pPr>
              <w:ind w:left="432" w:hanging="432"/>
              <w:rPr>
                <w:rFonts w:ascii="Arial Narrow" w:hAnsi="Arial Narrow"/>
                <w:sz w:val="20"/>
              </w:rPr>
            </w:pPr>
            <w:r w:rsidRPr="005F5C12">
              <w:rPr>
                <w:rFonts w:ascii="Arial Narrow" w:hAnsi="Arial Narrow"/>
                <w:sz w:val="20"/>
              </w:rPr>
              <w:t>3.3 Use communication to develop and maintain positive relationships, mutual trust and confidence</w:t>
            </w:r>
          </w:p>
          <w:p w:rsidR="00B35D2C" w:rsidRPr="005F5C12" w:rsidRDefault="00B35D2C" w:rsidP="00B35D2C">
            <w:pPr>
              <w:numPr>
                <w:ins w:id="0" w:author="Kristy Allin" w:date="2009-11-26T16:34:00Z"/>
              </w:numPr>
              <w:ind w:left="432" w:hanging="432"/>
              <w:rPr>
                <w:rFonts w:ascii="Arial Narrow" w:hAnsi="Arial Narrow" w:cs="Arial"/>
                <w:b/>
                <w:sz w:val="20"/>
              </w:rPr>
            </w:pPr>
          </w:p>
          <w:p w:rsidR="00B35D2C" w:rsidRPr="005F5C12" w:rsidRDefault="00B35D2C" w:rsidP="00B35D2C">
            <w:pPr>
              <w:pStyle w:val="BodyText"/>
              <w:ind w:left="432" w:right="0" w:hanging="432"/>
              <w:jc w:val="left"/>
              <w:rPr>
                <w:rFonts w:ascii="Arial Narrow" w:hAnsi="Arial Narrow" w:cs="Arial"/>
                <w:b/>
                <w:sz w:val="20"/>
                <w:lang w:val="en-AU"/>
              </w:rPr>
            </w:pPr>
          </w:p>
        </w:tc>
        <w:tc>
          <w:tcPr>
            <w:tcW w:w="6300" w:type="dxa"/>
          </w:tcPr>
          <w:p w:rsidR="00B35D2C" w:rsidRPr="005F5C12" w:rsidRDefault="00B35D2C" w:rsidP="00B35D2C">
            <w:pPr>
              <w:rPr>
                <w:rFonts w:ascii="Arial Narrow" w:hAnsi="Arial Narrow" w:cs="Arial"/>
                <w:sz w:val="20"/>
              </w:rPr>
            </w:pPr>
          </w:p>
        </w:tc>
        <w:tc>
          <w:tcPr>
            <w:tcW w:w="2880" w:type="dxa"/>
          </w:tcPr>
          <w:p w:rsidR="00B35D2C" w:rsidRPr="005F5C12" w:rsidRDefault="00B35D2C" w:rsidP="00B35D2C">
            <w:pPr>
              <w:spacing w:line="360" w:lineRule="atLeast"/>
              <w:rPr>
                <w:rFonts w:ascii="Arial Narrow" w:hAnsi="Arial Narrow" w:cs="Arial"/>
                <w:sz w:val="20"/>
              </w:rPr>
            </w:pPr>
          </w:p>
        </w:tc>
      </w:tr>
      <w:tr w:rsidR="00B35D2C" w:rsidRPr="005F5C12" w:rsidTr="00B35D2C">
        <w:trPr>
          <w:trHeight w:val="1218"/>
        </w:trPr>
        <w:tc>
          <w:tcPr>
            <w:tcW w:w="4860" w:type="dxa"/>
          </w:tcPr>
          <w:p w:rsidR="00B35D2C" w:rsidRPr="005F5C12" w:rsidRDefault="00B35D2C" w:rsidP="00B35D2C">
            <w:pPr>
              <w:ind w:left="432" w:hanging="432"/>
              <w:rPr>
                <w:rFonts w:ascii="Arial Narrow" w:hAnsi="Arial Narrow"/>
                <w:b/>
                <w:sz w:val="20"/>
              </w:rPr>
            </w:pPr>
            <w:r w:rsidRPr="005F5C12">
              <w:rPr>
                <w:rFonts w:ascii="Arial Narrow" w:hAnsi="Arial Narrow"/>
                <w:b/>
                <w:sz w:val="20"/>
              </w:rPr>
              <w:lastRenderedPageBreak/>
              <w:t>CUECOR03B</w:t>
            </w:r>
          </w:p>
          <w:p w:rsidR="00B35D2C" w:rsidRPr="005F5C12" w:rsidRDefault="00B35D2C" w:rsidP="00B35D2C">
            <w:pPr>
              <w:ind w:left="432" w:hanging="432"/>
              <w:rPr>
                <w:rFonts w:ascii="Arial Narrow" w:hAnsi="Arial Narrow" w:cs="Arial"/>
                <w:b/>
                <w:sz w:val="20"/>
              </w:rPr>
            </w:pPr>
            <w:r w:rsidRPr="005F5C12">
              <w:rPr>
                <w:rFonts w:ascii="Arial Narrow" w:hAnsi="Arial Narrow"/>
                <w:b/>
                <w:sz w:val="20"/>
              </w:rPr>
              <w:t>Provide quality service to customers</w:t>
            </w:r>
          </w:p>
          <w:p w:rsidR="00B35D2C" w:rsidRPr="005F5C12" w:rsidRDefault="00B35D2C" w:rsidP="00B35D2C">
            <w:pPr>
              <w:pStyle w:val="BodyText"/>
              <w:numPr>
                <w:ilvl w:val="1"/>
                <w:numId w:val="40"/>
              </w:numPr>
              <w:ind w:left="432" w:right="0" w:hanging="432"/>
              <w:jc w:val="left"/>
              <w:rPr>
                <w:rFonts w:ascii="Arial Narrow" w:hAnsi="Arial Narrow" w:cs="Arial"/>
                <w:sz w:val="20"/>
              </w:rPr>
            </w:pPr>
            <w:r w:rsidRPr="005F5C12">
              <w:rPr>
                <w:rFonts w:ascii="Arial Narrow" w:hAnsi="Arial Narrow" w:cs="Arial"/>
                <w:sz w:val="20"/>
              </w:rPr>
              <w:t xml:space="preserve">Conduct communication with </w:t>
            </w:r>
            <w:r w:rsidRPr="005F5C12">
              <w:rPr>
                <w:rFonts w:ascii="Arial Narrow" w:hAnsi="Arial Narrow" w:cs="Arial"/>
                <w:b/>
                <w:i/>
                <w:sz w:val="20"/>
              </w:rPr>
              <w:t>customers</w:t>
            </w:r>
            <w:r w:rsidRPr="005F5C12">
              <w:rPr>
                <w:rFonts w:ascii="Arial Narrow" w:hAnsi="Arial Narrow" w:cs="Arial"/>
                <w:sz w:val="20"/>
              </w:rPr>
              <w:t xml:space="preserve"> in a polite, professional and friendly manner</w:t>
            </w:r>
          </w:p>
          <w:p w:rsidR="00B35D2C" w:rsidRPr="005F5C12" w:rsidRDefault="00B35D2C" w:rsidP="00B35D2C">
            <w:pPr>
              <w:pStyle w:val="BodyText"/>
              <w:ind w:left="432" w:right="0" w:hanging="432"/>
              <w:jc w:val="left"/>
              <w:rPr>
                <w:rFonts w:ascii="Arial Narrow" w:hAnsi="Arial Narrow" w:cs="Arial"/>
                <w:sz w:val="20"/>
              </w:rPr>
            </w:pPr>
            <w:r w:rsidRPr="005F5C12">
              <w:rPr>
                <w:rFonts w:ascii="Arial Narrow" w:hAnsi="Arial Narrow" w:cs="Arial"/>
                <w:sz w:val="20"/>
              </w:rPr>
              <w:t>1.6 Use active listening and questioning to facilitate effective two-way communication</w:t>
            </w:r>
          </w:p>
          <w:p w:rsidR="00B35D2C" w:rsidRPr="005F5C12" w:rsidRDefault="00B35D2C" w:rsidP="00B35D2C">
            <w:pPr>
              <w:pStyle w:val="BodyText"/>
              <w:ind w:left="432" w:right="0" w:hanging="432"/>
              <w:jc w:val="left"/>
              <w:rPr>
                <w:rFonts w:ascii="Arial Narrow" w:hAnsi="Arial Narrow" w:cs="Arial"/>
                <w:sz w:val="20"/>
              </w:rPr>
            </w:pPr>
            <w:r w:rsidRPr="005F5C12">
              <w:rPr>
                <w:rFonts w:ascii="Arial Narrow" w:hAnsi="Arial Narrow" w:cs="Arial"/>
                <w:sz w:val="20"/>
              </w:rPr>
              <w:t>1.7 Identify potential and existing conflicts and seek solutions in conjunction with parties involved</w:t>
            </w:r>
          </w:p>
          <w:p w:rsidR="00B35D2C" w:rsidRPr="005F5C12" w:rsidRDefault="00B35D2C" w:rsidP="00B35D2C">
            <w:pPr>
              <w:pStyle w:val="BodyText"/>
              <w:ind w:left="432" w:right="0" w:hanging="432"/>
              <w:jc w:val="left"/>
              <w:rPr>
                <w:rFonts w:ascii="Arial Narrow" w:hAnsi="Arial Narrow" w:cs="Arial"/>
                <w:sz w:val="20"/>
              </w:rPr>
            </w:pPr>
            <w:r w:rsidRPr="005F5C12">
              <w:rPr>
                <w:rFonts w:ascii="Arial Narrow" w:hAnsi="Arial Narrow" w:cs="Arial"/>
                <w:sz w:val="20"/>
              </w:rPr>
              <w:t>3.1 Identify customer needs and special needs</w:t>
            </w:r>
          </w:p>
          <w:p w:rsidR="00B35D2C" w:rsidRPr="005F5C12" w:rsidRDefault="00B35D2C" w:rsidP="00B35D2C">
            <w:pPr>
              <w:pStyle w:val="BodyText"/>
              <w:ind w:left="432" w:right="0" w:hanging="432"/>
              <w:jc w:val="left"/>
              <w:rPr>
                <w:rFonts w:ascii="Arial Narrow" w:hAnsi="Arial Narrow" w:cs="Arial"/>
                <w:sz w:val="20"/>
              </w:rPr>
            </w:pPr>
          </w:p>
          <w:p w:rsidR="00B35D2C" w:rsidRPr="005F5C12" w:rsidRDefault="00B35D2C" w:rsidP="00B35D2C">
            <w:pPr>
              <w:pStyle w:val="BodyText"/>
              <w:ind w:left="432" w:right="0" w:hanging="432"/>
              <w:jc w:val="left"/>
              <w:rPr>
                <w:rFonts w:ascii="Arial Narrow" w:hAnsi="Arial Narrow" w:cs="Arial"/>
                <w:sz w:val="20"/>
              </w:rPr>
            </w:pPr>
          </w:p>
        </w:tc>
        <w:tc>
          <w:tcPr>
            <w:tcW w:w="6300" w:type="dxa"/>
          </w:tcPr>
          <w:p w:rsidR="00B35D2C" w:rsidRPr="005F5C12" w:rsidRDefault="00B35D2C" w:rsidP="00B35D2C">
            <w:pPr>
              <w:spacing w:line="360" w:lineRule="atLeast"/>
              <w:rPr>
                <w:rFonts w:ascii="Arial Narrow" w:hAnsi="Arial Narrow" w:cs="Arial"/>
                <w:sz w:val="20"/>
              </w:rPr>
            </w:pPr>
          </w:p>
        </w:tc>
        <w:tc>
          <w:tcPr>
            <w:tcW w:w="2880" w:type="dxa"/>
          </w:tcPr>
          <w:p w:rsidR="00B35D2C" w:rsidRPr="005F5C12" w:rsidRDefault="00B35D2C" w:rsidP="00B35D2C">
            <w:pPr>
              <w:spacing w:line="360" w:lineRule="atLeast"/>
              <w:rPr>
                <w:rFonts w:ascii="Arial Narrow" w:hAnsi="Arial Narrow" w:cs="Arial"/>
                <w:sz w:val="20"/>
              </w:rPr>
            </w:pPr>
          </w:p>
        </w:tc>
      </w:tr>
    </w:tbl>
    <w:p w:rsidR="00B35D2C" w:rsidRDefault="00B35D2C" w:rsidP="00B35D2C">
      <w:pPr>
        <w:numPr>
          <w:ins w:id="1" w:author="Kristy Allin" w:date="2009-11-26T17:37:00Z"/>
        </w:numPr>
        <w:rPr>
          <w:ins w:id="2" w:author="Kristy Allin" w:date="2009-11-26T17:37:00Z"/>
          <w:rFonts w:ascii="Arial Narrow" w:hAnsi="Arial Narrow" w:cs="Arial"/>
          <w:sz w:val="16"/>
          <w:szCs w:val="16"/>
        </w:rPr>
      </w:pPr>
    </w:p>
    <w:p w:rsidR="00B35D2C" w:rsidRPr="009353B4" w:rsidRDefault="00B35D2C" w:rsidP="00B35D2C">
      <w:pPr>
        <w:rPr>
          <w:rFonts w:ascii="Arial Narrow" w:hAnsi="Arial Narrow" w:cs="Arial"/>
          <w:sz w:val="16"/>
          <w:szCs w:val="16"/>
        </w:rPr>
      </w:pPr>
    </w:p>
    <w:p w:rsidR="00B35D2C" w:rsidRPr="009353B4" w:rsidRDefault="00B35D2C" w:rsidP="00B35D2C">
      <w:pPr>
        <w:rPr>
          <w:rFonts w:ascii="Arial Narrow" w:hAnsi="Arial Narrow" w:cs="Arial"/>
          <w:sz w:val="16"/>
          <w:szCs w:val="16"/>
        </w:rPr>
      </w:pPr>
    </w:p>
    <w:p w:rsidR="00B35D2C" w:rsidRPr="009353B4" w:rsidRDefault="00B35D2C" w:rsidP="00B35D2C">
      <w:pPr>
        <w:rPr>
          <w:rFonts w:ascii="Arial Narrow" w:hAnsi="Arial Narrow" w:cs="Arial"/>
          <w:sz w:val="16"/>
          <w:szCs w:val="16"/>
        </w:rPr>
      </w:pPr>
    </w:p>
    <w:p w:rsidR="00B35D2C" w:rsidRPr="009353B4" w:rsidRDefault="00B35D2C" w:rsidP="00B35D2C">
      <w:pPr>
        <w:rPr>
          <w:rFonts w:ascii="Arial Narrow" w:hAnsi="Arial Narrow" w:cs="Arial"/>
          <w:sz w:val="16"/>
          <w:szCs w:val="16"/>
        </w:rPr>
      </w:pPr>
      <w:r>
        <w:rPr>
          <w:rFonts w:ascii="Arial Narrow" w:hAnsi="Arial Narrow" w:cs="Arial"/>
          <w:sz w:val="16"/>
          <w:szCs w:val="16"/>
        </w:rPr>
        <w:br w:type="page"/>
      </w:r>
    </w:p>
    <w:p w:rsidR="00B35D2C" w:rsidRPr="0062139C" w:rsidRDefault="00B35D2C" w:rsidP="00B35D2C">
      <w:pPr>
        <w:shd w:val="clear" w:color="auto" w:fill="000000"/>
        <w:ind w:left="1701" w:right="-57" w:hanging="1701"/>
        <w:rPr>
          <w:rFonts w:ascii="Arial Narrow" w:hAnsi="Arial Narrow" w:cs="Arial"/>
          <w:b/>
          <w:szCs w:val="24"/>
        </w:rPr>
      </w:pPr>
      <w:r w:rsidRPr="0062139C">
        <w:rPr>
          <w:rFonts w:ascii="Arial Narrow" w:hAnsi="Arial Narrow" w:cs="Arial"/>
          <w:b/>
          <w:szCs w:val="24"/>
        </w:rPr>
        <w:lastRenderedPageBreak/>
        <w:t xml:space="preserve">SECTION </w:t>
      </w:r>
      <w:r>
        <w:rPr>
          <w:rFonts w:ascii="Arial Narrow" w:hAnsi="Arial Narrow" w:cs="Arial"/>
          <w:b/>
          <w:szCs w:val="24"/>
        </w:rPr>
        <w:t>1</w:t>
      </w:r>
      <w:r w:rsidR="00FA3E98">
        <w:rPr>
          <w:rFonts w:ascii="Arial Narrow" w:hAnsi="Arial Narrow" w:cs="Arial"/>
          <w:b/>
          <w:szCs w:val="24"/>
        </w:rPr>
        <w:t>7</w:t>
      </w:r>
      <w:r w:rsidRPr="0062139C">
        <w:rPr>
          <w:rFonts w:ascii="Arial Narrow" w:hAnsi="Arial Narrow" w:cs="Arial"/>
          <w:b/>
          <w:szCs w:val="24"/>
        </w:rPr>
        <w:t>B:</w:t>
      </w:r>
      <w:r w:rsidRPr="0062139C">
        <w:rPr>
          <w:rFonts w:ascii="Arial Narrow" w:hAnsi="Arial Narrow" w:cs="Arial"/>
          <w:b/>
          <w:szCs w:val="24"/>
        </w:rPr>
        <w:tab/>
        <w:t xml:space="preserve"> EVIDENCE TO SUPPORT YOUR APPLICATION FOR </w:t>
      </w:r>
      <w:r w:rsidRPr="0062139C">
        <w:rPr>
          <w:rFonts w:ascii="Arial Narrow" w:hAnsi="Arial Narrow" w:cs="Arial"/>
          <w:b/>
          <w:szCs w:val="24"/>
          <w:u w:val="single"/>
        </w:rPr>
        <w:t>ENTRY</w:t>
      </w:r>
      <w:r w:rsidRPr="0062139C">
        <w:rPr>
          <w:rFonts w:ascii="Arial Narrow" w:hAnsi="Arial Narrow" w:cs="Arial"/>
          <w:b/>
          <w:szCs w:val="24"/>
        </w:rPr>
        <w:t xml:space="preserve"> INTO THE TRAINING PROGRAM </w:t>
      </w:r>
      <w:r w:rsidRPr="0062139C">
        <w:rPr>
          <w:rFonts w:ascii="Arial Narrow" w:hAnsi="Arial Narrow" w:cs="Arial"/>
          <w:b/>
          <w:i/>
          <w:szCs w:val="24"/>
        </w:rPr>
        <w:t>(continued)</w:t>
      </w:r>
    </w:p>
    <w:p w:rsidR="00B35D2C" w:rsidRPr="009353B4" w:rsidRDefault="00B35D2C" w:rsidP="00B35D2C">
      <w:pPr>
        <w:spacing w:line="60" w:lineRule="atLeast"/>
        <w:rPr>
          <w:rFonts w:ascii="Arial Narrow" w:hAnsi="Arial Narrow" w:cs="Arial"/>
          <w:sz w:val="8"/>
          <w:szCs w:val="8"/>
        </w:rPr>
      </w:pPr>
    </w:p>
    <w:p w:rsidR="00B35D2C" w:rsidRPr="009353B4" w:rsidRDefault="00B35D2C" w:rsidP="00B35D2C">
      <w:pPr>
        <w:spacing w:line="60" w:lineRule="atLeast"/>
        <w:ind w:right="901"/>
        <w:rPr>
          <w:rFonts w:ascii="Arial Narrow" w:hAnsi="Arial Narrow" w:cs="Arial"/>
          <w:szCs w:val="24"/>
        </w:rPr>
      </w:pPr>
      <w:r w:rsidRPr="009353B4">
        <w:rPr>
          <w:rFonts w:ascii="Arial Narrow" w:hAnsi="Arial Narrow" w:cs="Arial"/>
          <w:szCs w:val="24"/>
        </w:rPr>
        <w:t>NOTE: To gain entry to the training program, you will need to provide evidence of your experience in certain performance criteria from the core units of competency, highlighted in the table below.</w:t>
      </w:r>
    </w:p>
    <w:p w:rsidR="00B35D2C" w:rsidRPr="009353B4" w:rsidRDefault="00B35D2C" w:rsidP="00B35D2C">
      <w:pPr>
        <w:spacing w:line="60" w:lineRule="atLeast"/>
        <w:ind w:right="901"/>
        <w:rPr>
          <w:rFonts w:ascii="Arial Narrow" w:hAnsi="Arial Narrow" w:cs="Arial"/>
          <w:szCs w:val="24"/>
        </w:rPr>
      </w:pPr>
    </w:p>
    <w:p w:rsidR="00B35D2C" w:rsidRPr="009353B4" w:rsidRDefault="00B35D2C" w:rsidP="00B35D2C">
      <w:pPr>
        <w:ind w:right="1"/>
        <w:rPr>
          <w:rFonts w:ascii="Arial Narrow" w:hAnsi="Arial Narrow" w:cs="Arial"/>
          <w:i/>
          <w:sz w:val="20"/>
        </w:rPr>
      </w:pPr>
      <w:r w:rsidRPr="009353B4">
        <w:rPr>
          <w:rFonts w:ascii="Arial Narrow" w:hAnsi="Arial Narrow" w:cs="Arial"/>
          <w:i/>
          <w:sz w:val="20"/>
        </w:rPr>
        <w:t xml:space="preserve"> Please expand the tables for additional content below this point if required.</w:t>
      </w:r>
    </w:p>
    <w:p w:rsidR="00B35D2C" w:rsidRPr="009353B4" w:rsidRDefault="00B35D2C" w:rsidP="00B35D2C">
      <w:pPr>
        <w:rPr>
          <w:rFonts w:ascii="Arial Narrow" w:hAnsi="Arial Narrow" w:cs="Arial"/>
          <w:sz w:val="16"/>
          <w:szCs w:val="16"/>
        </w:rPr>
      </w:pPr>
    </w:p>
    <w:tbl>
      <w:tblPr>
        <w:tblW w:w="14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20"/>
        <w:gridCol w:w="6264"/>
        <w:gridCol w:w="3456"/>
      </w:tblGrid>
      <w:tr w:rsidR="00B35D2C" w:rsidRPr="005F5C12" w:rsidTr="00B35D2C">
        <w:trPr>
          <w:trHeight w:val="989"/>
          <w:tblHeader/>
        </w:trPr>
        <w:tc>
          <w:tcPr>
            <w:tcW w:w="4320" w:type="dxa"/>
            <w:shd w:val="clear" w:color="auto" w:fill="E6E6E6"/>
            <w:vAlign w:val="center"/>
          </w:tcPr>
          <w:p w:rsidR="00B35D2C" w:rsidRPr="005F5C12" w:rsidRDefault="00B35D2C" w:rsidP="00B35D2C">
            <w:pPr>
              <w:pStyle w:val="BodyText"/>
              <w:ind w:right="0"/>
              <w:jc w:val="center"/>
              <w:rPr>
                <w:rFonts w:ascii="Arial Narrow" w:hAnsi="Arial Narrow" w:cs="Arial"/>
                <w:b/>
                <w:sz w:val="22"/>
                <w:szCs w:val="22"/>
                <w:lang w:val="en-AU"/>
              </w:rPr>
            </w:pPr>
            <w:r w:rsidRPr="005F5C12">
              <w:rPr>
                <w:rFonts w:ascii="Arial Narrow" w:hAnsi="Arial Narrow" w:cs="Arial"/>
                <w:b/>
                <w:sz w:val="22"/>
                <w:szCs w:val="22"/>
                <w:lang w:val="en-AU"/>
              </w:rPr>
              <w:t>Unit and title of Competency</w:t>
            </w:r>
          </w:p>
          <w:p w:rsidR="00B35D2C" w:rsidRPr="005F5C12" w:rsidRDefault="00B35D2C" w:rsidP="00B35D2C">
            <w:pPr>
              <w:pStyle w:val="BodyText"/>
              <w:ind w:right="0"/>
              <w:jc w:val="center"/>
              <w:rPr>
                <w:rFonts w:ascii="Arial Narrow" w:hAnsi="Arial Narrow" w:cs="Arial"/>
                <w:b/>
                <w:sz w:val="22"/>
                <w:szCs w:val="22"/>
                <w:lang w:val="en-AU"/>
              </w:rPr>
            </w:pPr>
            <w:r w:rsidRPr="005F5C12">
              <w:rPr>
                <w:rFonts w:ascii="Arial Narrow" w:hAnsi="Arial Narrow" w:cs="Arial"/>
                <w:b/>
                <w:sz w:val="22"/>
                <w:szCs w:val="22"/>
                <w:lang w:val="en-AU"/>
              </w:rPr>
              <w:t>(Elective Units)</w:t>
            </w:r>
          </w:p>
        </w:tc>
        <w:tc>
          <w:tcPr>
            <w:tcW w:w="6264" w:type="dxa"/>
            <w:shd w:val="clear" w:color="auto" w:fill="E6E6E6"/>
            <w:vAlign w:val="center"/>
          </w:tcPr>
          <w:p w:rsidR="00B35D2C" w:rsidRPr="005F5C12" w:rsidRDefault="00B35D2C" w:rsidP="00B35D2C">
            <w:pPr>
              <w:pStyle w:val="BodyText"/>
              <w:ind w:right="0"/>
              <w:jc w:val="center"/>
              <w:rPr>
                <w:rFonts w:ascii="Arial Narrow" w:hAnsi="Arial Narrow" w:cs="Arial"/>
                <w:b/>
                <w:sz w:val="22"/>
                <w:szCs w:val="22"/>
                <w:lang w:val="en-AU"/>
              </w:rPr>
            </w:pPr>
            <w:r w:rsidRPr="005F5C12">
              <w:rPr>
                <w:rFonts w:ascii="Arial Narrow" w:hAnsi="Arial Narrow" w:cs="Arial"/>
                <w:b/>
                <w:sz w:val="22"/>
                <w:szCs w:val="22"/>
                <w:lang w:val="en-AU"/>
              </w:rPr>
              <w:t xml:space="preserve">Describe your school or Industry based experience related </w:t>
            </w:r>
          </w:p>
          <w:p w:rsidR="00B35D2C" w:rsidRPr="005F5C12" w:rsidRDefault="00B35D2C" w:rsidP="00B35D2C">
            <w:pPr>
              <w:pStyle w:val="BodyText"/>
              <w:ind w:right="0"/>
              <w:jc w:val="center"/>
              <w:rPr>
                <w:rFonts w:ascii="Arial Narrow" w:hAnsi="Arial Narrow" w:cs="Arial"/>
                <w:b/>
                <w:sz w:val="22"/>
                <w:szCs w:val="22"/>
                <w:lang w:val="en-AU"/>
              </w:rPr>
            </w:pPr>
            <w:r w:rsidRPr="005F5C12">
              <w:rPr>
                <w:rFonts w:ascii="Arial Narrow" w:hAnsi="Arial Narrow"/>
                <w:b/>
                <w:sz w:val="22"/>
                <w:szCs w:val="22"/>
                <w:lang w:val="en-AU"/>
              </w:rPr>
              <w:t>to this unit of competency</w:t>
            </w:r>
          </w:p>
        </w:tc>
        <w:tc>
          <w:tcPr>
            <w:tcW w:w="3456" w:type="dxa"/>
            <w:shd w:val="clear" w:color="auto" w:fill="E6E6E6"/>
            <w:vAlign w:val="center"/>
          </w:tcPr>
          <w:p w:rsidR="00B35D2C" w:rsidRPr="005F5C12" w:rsidRDefault="00B35D2C" w:rsidP="00B35D2C">
            <w:pPr>
              <w:pStyle w:val="BodyText"/>
              <w:ind w:right="0"/>
              <w:jc w:val="center"/>
              <w:rPr>
                <w:rFonts w:ascii="Arial Narrow" w:hAnsi="Arial Narrow" w:cs="Arial"/>
                <w:b/>
                <w:sz w:val="22"/>
                <w:szCs w:val="22"/>
                <w:lang w:val="en-AU"/>
              </w:rPr>
            </w:pPr>
            <w:r w:rsidRPr="005F5C12">
              <w:rPr>
                <w:rFonts w:ascii="Arial Narrow" w:hAnsi="Arial Narrow" w:cs="Arial"/>
                <w:b/>
                <w:sz w:val="22"/>
                <w:szCs w:val="22"/>
                <w:lang w:val="en-AU"/>
              </w:rPr>
              <w:t>List documents attached supporting your claim of experience</w:t>
            </w:r>
          </w:p>
        </w:tc>
      </w:tr>
      <w:tr w:rsidR="00B35D2C" w:rsidRPr="005F5C12" w:rsidTr="00B35D2C">
        <w:trPr>
          <w:trHeight w:val="1070"/>
        </w:trPr>
        <w:tc>
          <w:tcPr>
            <w:tcW w:w="4320" w:type="dxa"/>
          </w:tcPr>
          <w:p w:rsidR="00B35D2C" w:rsidRPr="005F5C12" w:rsidRDefault="00B35D2C" w:rsidP="00B35D2C">
            <w:pPr>
              <w:rPr>
                <w:rFonts w:ascii="Arial Narrow" w:hAnsi="Arial Narrow"/>
                <w:b/>
                <w:sz w:val="22"/>
                <w:szCs w:val="22"/>
              </w:rPr>
            </w:pPr>
            <w:r w:rsidRPr="005F5C12">
              <w:rPr>
                <w:rFonts w:ascii="Arial Narrow" w:hAnsi="Arial Narrow"/>
                <w:b/>
                <w:sz w:val="22"/>
                <w:szCs w:val="22"/>
              </w:rPr>
              <w:t>HLTFA301B</w:t>
            </w:r>
          </w:p>
          <w:p w:rsidR="00B35D2C" w:rsidRPr="005F5C12" w:rsidRDefault="00B35D2C" w:rsidP="00B35D2C">
            <w:pPr>
              <w:rPr>
                <w:rFonts w:ascii="Arial Narrow" w:hAnsi="Arial Narrow" w:cs="Arial"/>
                <w:sz w:val="10"/>
                <w:szCs w:val="10"/>
              </w:rPr>
            </w:pPr>
            <w:r w:rsidRPr="005F5C12">
              <w:rPr>
                <w:rFonts w:ascii="Arial Narrow" w:hAnsi="Arial Narrow"/>
                <w:b/>
                <w:sz w:val="22"/>
                <w:szCs w:val="22"/>
              </w:rPr>
              <w:t>Apply first aid</w:t>
            </w:r>
          </w:p>
        </w:tc>
        <w:tc>
          <w:tcPr>
            <w:tcW w:w="6264" w:type="dxa"/>
          </w:tcPr>
          <w:p w:rsidR="00B35D2C" w:rsidRPr="005F5C12" w:rsidRDefault="00B35D2C" w:rsidP="00B35D2C">
            <w:pPr>
              <w:spacing w:line="360" w:lineRule="atLeast"/>
              <w:rPr>
                <w:rFonts w:ascii="Arial Narrow" w:hAnsi="Arial Narrow" w:cs="Arial"/>
                <w:sz w:val="20"/>
              </w:rPr>
            </w:pPr>
            <w:r w:rsidRPr="005F5C12">
              <w:rPr>
                <w:rFonts w:ascii="Arial Narrow" w:hAnsi="Arial Narrow" w:cs="Arial"/>
                <w:sz w:val="20"/>
              </w:rPr>
              <w:t xml:space="preserve">Do you have a </w:t>
            </w:r>
            <w:r w:rsidRPr="005F5C12">
              <w:rPr>
                <w:rFonts w:ascii="Arial Narrow" w:hAnsi="Arial Narrow" w:cs="Arial"/>
                <w:i/>
                <w:sz w:val="20"/>
              </w:rPr>
              <w:t>current</w:t>
            </w:r>
            <w:r w:rsidRPr="005F5C12">
              <w:rPr>
                <w:rFonts w:ascii="Arial Narrow" w:hAnsi="Arial Narrow" w:cs="Arial"/>
                <w:sz w:val="20"/>
              </w:rPr>
              <w:t xml:space="preserve"> Senior First Aid Certificate? </w:t>
            </w:r>
            <w:r w:rsidRPr="005F5C12">
              <w:rPr>
                <w:rFonts w:ascii="Arial Narrow" w:hAnsi="Arial Narrow" w:cs="Arial"/>
                <w:b/>
                <w:sz w:val="20"/>
              </w:rPr>
              <w:t>OR</w:t>
            </w:r>
            <w:r w:rsidRPr="005F5C12">
              <w:rPr>
                <w:rFonts w:ascii="Arial Narrow" w:hAnsi="Arial Narrow" w:cs="Arial"/>
                <w:sz w:val="20"/>
              </w:rPr>
              <w:t xml:space="preserve"> a transcript with two units of competency (HLTA301B – Apply First Aid and HLTCPR201A – Perform CPR)</w:t>
            </w:r>
          </w:p>
          <w:p w:rsidR="00B35D2C" w:rsidRPr="005F5C12" w:rsidRDefault="00B35D2C" w:rsidP="00B35D2C">
            <w:pPr>
              <w:spacing w:line="360" w:lineRule="atLeast"/>
              <w:rPr>
                <w:rFonts w:ascii="Arial Narrow" w:hAnsi="Arial Narrow" w:cs="Arial"/>
                <w:sz w:val="36"/>
                <w:szCs w:val="36"/>
              </w:rPr>
            </w:pPr>
            <w:r w:rsidRPr="005F5C12">
              <w:rPr>
                <w:rFonts w:ascii="Arial Narrow" w:hAnsi="Arial Narrow" w:cs="Arial"/>
                <w:sz w:val="20"/>
              </w:rPr>
              <w:tab/>
              <w:t xml:space="preserve">Yes </w:t>
            </w:r>
            <w:r w:rsidRPr="005F5C12">
              <w:rPr>
                <w:rFonts w:ascii="Arial Narrow" w:hAnsi="Arial Narrow" w:cs="Arial"/>
                <w:sz w:val="20"/>
              </w:rPr>
              <w:tab/>
            </w:r>
            <w:r w:rsidRPr="005F5C12">
              <w:rPr>
                <w:rFonts w:ascii="Arial Narrow" w:hAnsi="Arial Narrow" w:cs="Arial"/>
                <w:sz w:val="36"/>
                <w:szCs w:val="36"/>
              </w:rPr>
              <w:sym w:font="Wingdings" w:char="F072"/>
            </w:r>
            <w:r w:rsidRPr="005F5C12">
              <w:rPr>
                <w:rFonts w:ascii="Arial Narrow" w:hAnsi="Arial Narrow" w:cs="Arial"/>
                <w:sz w:val="20"/>
              </w:rPr>
              <w:tab/>
            </w:r>
            <w:r w:rsidRPr="005F5C12">
              <w:rPr>
                <w:rFonts w:ascii="Arial Narrow" w:hAnsi="Arial Narrow" w:cs="Arial"/>
                <w:sz w:val="20"/>
              </w:rPr>
              <w:tab/>
              <w:t xml:space="preserve">No </w:t>
            </w:r>
            <w:r w:rsidRPr="005F5C12">
              <w:rPr>
                <w:rFonts w:ascii="Arial Narrow" w:hAnsi="Arial Narrow" w:cs="Arial"/>
                <w:sz w:val="20"/>
              </w:rPr>
              <w:tab/>
            </w:r>
            <w:r w:rsidRPr="005F5C12">
              <w:rPr>
                <w:rFonts w:ascii="Arial Narrow" w:hAnsi="Arial Narrow" w:cs="Arial"/>
                <w:sz w:val="36"/>
                <w:szCs w:val="36"/>
              </w:rPr>
              <w:sym w:font="Wingdings" w:char="F072"/>
            </w:r>
          </w:p>
        </w:tc>
        <w:tc>
          <w:tcPr>
            <w:tcW w:w="3456" w:type="dxa"/>
          </w:tcPr>
          <w:p w:rsidR="00B35D2C" w:rsidRPr="005F5C12" w:rsidRDefault="00B35D2C" w:rsidP="00B35D2C">
            <w:pPr>
              <w:spacing w:line="360" w:lineRule="atLeast"/>
              <w:rPr>
                <w:rFonts w:ascii="Arial Narrow" w:hAnsi="Arial Narrow" w:cs="Arial"/>
              </w:rPr>
            </w:pPr>
            <w:r w:rsidRPr="005F5C12">
              <w:rPr>
                <w:rFonts w:ascii="Arial Narrow" w:hAnsi="Arial Narrow" w:cs="Arial"/>
                <w:sz w:val="20"/>
              </w:rPr>
              <w:t>If “yes” please attach a copy to this application.</w:t>
            </w:r>
          </w:p>
        </w:tc>
      </w:tr>
      <w:tr w:rsidR="00B35D2C" w:rsidRPr="005F5C12" w:rsidTr="00B35D2C">
        <w:tc>
          <w:tcPr>
            <w:tcW w:w="4320" w:type="dxa"/>
          </w:tcPr>
          <w:p w:rsidR="00B35D2C" w:rsidRPr="005F5C12" w:rsidRDefault="00B35D2C" w:rsidP="00B35D2C">
            <w:pPr>
              <w:ind w:left="252" w:hanging="252"/>
              <w:rPr>
                <w:rFonts w:ascii="Arial Narrow" w:hAnsi="Arial Narrow" w:cs="Arial"/>
                <w:b/>
                <w:sz w:val="20"/>
              </w:rPr>
            </w:pPr>
            <w:r w:rsidRPr="005F5C12">
              <w:rPr>
                <w:rFonts w:ascii="Arial Narrow" w:hAnsi="Arial Narrow"/>
                <w:b/>
                <w:sz w:val="22"/>
                <w:szCs w:val="22"/>
              </w:rPr>
              <w:t>CUESTA02C</w:t>
            </w:r>
          </w:p>
          <w:p w:rsidR="00B35D2C" w:rsidRPr="005F5C12" w:rsidRDefault="00B35D2C" w:rsidP="00B35D2C">
            <w:pPr>
              <w:ind w:left="252" w:hanging="252"/>
              <w:rPr>
                <w:rFonts w:ascii="Arial Narrow" w:hAnsi="Arial Narrow" w:cs="Arial"/>
                <w:b/>
                <w:sz w:val="20"/>
              </w:rPr>
            </w:pPr>
            <w:r w:rsidRPr="005F5C12">
              <w:rPr>
                <w:rFonts w:ascii="Arial Narrow" w:hAnsi="Arial Narrow"/>
                <w:b/>
                <w:sz w:val="22"/>
                <w:szCs w:val="22"/>
              </w:rPr>
              <w:t>Operate staging elements</w:t>
            </w:r>
          </w:p>
          <w:p w:rsidR="00B35D2C" w:rsidRPr="005F5C12" w:rsidRDefault="00B35D2C" w:rsidP="00B35D2C">
            <w:pPr>
              <w:pStyle w:val="BodyText"/>
              <w:ind w:left="252" w:right="0" w:hanging="252"/>
              <w:jc w:val="left"/>
              <w:rPr>
                <w:rFonts w:ascii="Arial Narrow" w:hAnsi="Arial Narrow" w:cs="Arial"/>
                <w:lang w:val="en-AU"/>
              </w:rPr>
            </w:pPr>
            <w:r w:rsidRPr="005F5C12">
              <w:rPr>
                <w:rFonts w:ascii="Arial Narrow" w:hAnsi="Arial Narrow" w:cs="Arial"/>
                <w:lang w:val="en-AU"/>
              </w:rPr>
              <w:t>1.2 Plot, rehearse and execute cues</w:t>
            </w:r>
          </w:p>
          <w:p w:rsidR="00B35D2C" w:rsidRPr="005F5C12" w:rsidRDefault="00B35D2C" w:rsidP="00B35D2C">
            <w:pPr>
              <w:pStyle w:val="BodyText"/>
              <w:ind w:left="252" w:right="0" w:hanging="252"/>
              <w:jc w:val="left"/>
              <w:rPr>
                <w:rFonts w:ascii="Arial Narrow" w:hAnsi="Arial Narrow" w:cs="Arial"/>
                <w:lang w:val="en-AU"/>
              </w:rPr>
            </w:pPr>
            <w:r w:rsidRPr="005F5C12">
              <w:rPr>
                <w:rFonts w:ascii="Arial Narrow" w:hAnsi="Arial Narrow" w:cs="Arial"/>
                <w:lang w:val="en-AU"/>
              </w:rPr>
              <w:t>1.4 Document modifications</w:t>
            </w:r>
          </w:p>
          <w:p w:rsidR="00B35D2C" w:rsidRPr="005F5C12" w:rsidRDefault="00B35D2C" w:rsidP="00B35D2C">
            <w:pPr>
              <w:pStyle w:val="BodyText"/>
              <w:ind w:left="252" w:right="0" w:hanging="252"/>
              <w:jc w:val="left"/>
              <w:rPr>
                <w:rFonts w:ascii="Arial Narrow" w:hAnsi="Arial Narrow" w:cs="Arial"/>
                <w:lang w:val="en-AU"/>
              </w:rPr>
            </w:pPr>
            <w:r w:rsidRPr="005F5C12">
              <w:rPr>
                <w:rFonts w:ascii="Arial Narrow" w:hAnsi="Arial Narrow" w:cs="Arial"/>
                <w:lang w:val="en-AU"/>
              </w:rPr>
              <w:t>1.6 Run checks on all operable set elements</w:t>
            </w:r>
          </w:p>
          <w:p w:rsidR="00B35D2C" w:rsidRPr="005F5C12" w:rsidRDefault="00B35D2C" w:rsidP="00B35D2C">
            <w:pPr>
              <w:pStyle w:val="BodyText"/>
              <w:ind w:left="252" w:right="0" w:hanging="252"/>
              <w:jc w:val="left"/>
              <w:rPr>
                <w:rFonts w:ascii="Arial Narrow" w:hAnsi="Arial Narrow" w:cs="Arial"/>
                <w:lang w:val="en-AU"/>
              </w:rPr>
            </w:pPr>
            <w:r w:rsidRPr="005F5C12">
              <w:rPr>
                <w:rFonts w:ascii="Arial Narrow" w:hAnsi="Arial Narrow" w:cs="Arial"/>
                <w:lang w:val="en-AU"/>
              </w:rPr>
              <w:t>1.7 Execute scene changes correctly on cue</w:t>
            </w:r>
          </w:p>
          <w:p w:rsidR="00B35D2C" w:rsidRPr="005F5C12" w:rsidRDefault="00B35D2C" w:rsidP="00B35D2C">
            <w:pPr>
              <w:pStyle w:val="BodyText"/>
              <w:ind w:left="252" w:right="0" w:hanging="252"/>
              <w:jc w:val="left"/>
              <w:rPr>
                <w:rFonts w:ascii="Arial Narrow" w:hAnsi="Arial Narrow" w:cs="Arial"/>
                <w:lang w:val="en-AU"/>
              </w:rPr>
            </w:pPr>
            <w:r w:rsidRPr="005F5C12">
              <w:rPr>
                <w:rFonts w:ascii="Arial Narrow" w:hAnsi="Arial Narrow" w:cs="Arial"/>
                <w:lang w:val="en-AU"/>
              </w:rPr>
              <w:t>3.2 Identify faults, and repair or report them</w:t>
            </w:r>
          </w:p>
          <w:p w:rsidR="00B35D2C" w:rsidRPr="005F5C12" w:rsidRDefault="00B35D2C" w:rsidP="00B35D2C">
            <w:pPr>
              <w:pStyle w:val="BodyText"/>
              <w:ind w:left="252" w:right="0" w:hanging="252"/>
              <w:jc w:val="left"/>
              <w:rPr>
                <w:rFonts w:ascii="Arial Narrow" w:hAnsi="Arial Narrow" w:cs="Arial"/>
                <w:lang w:val="en-AU"/>
              </w:rPr>
            </w:pPr>
          </w:p>
        </w:tc>
        <w:tc>
          <w:tcPr>
            <w:tcW w:w="6264" w:type="dxa"/>
          </w:tcPr>
          <w:p w:rsidR="00B35D2C" w:rsidRPr="005F5C12" w:rsidRDefault="00B35D2C" w:rsidP="00B35D2C">
            <w:pPr>
              <w:spacing w:line="360" w:lineRule="atLeast"/>
              <w:rPr>
                <w:rFonts w:ascii="Arial Narrow" w:hAnsi="Arial Narrow" w:cs="Arial"/>
              </w:rPr>
            </w:pPr>
          </w:p>
        </w:tc>
        <w:tc>
          <w:tcPr>
            <w:tcW w:w="3456" w:type="dxa"/>
          </w:tcPr>
          <w:p w:rsidR="00B35D2C" w:rsidRPr="005F5C12" w:rsidRDefault="00B35D2C" w:rsidP="00B35D2C">
            <w:pPr>
              <w:spacing w:line="360" w:lineRule="atLeast"/>
              <w:rPr>
                <w:rFonts w:ascii="Arial Narrow" w:hAnsi="Arial Narrow" w:cs="Arial"/>
              </w:rPr>
            </w:pPr>
          </w:p>
        </w:tc>
      </w:tr>
      <w:tr w:rsidR="00B35D2C" w:rsidRPr="005F5C12" w:rsidTr="00B35D2C">
        <w:trPr>
          <w:trHeight w:val="962"/>
        </w:trPr>
        <w:tc>
          <w:tcPr>
            <w:tcW w:w="4320" w:type="dxa"/>
          </w:tcPr>
          <w:p w:rsidR="00B35D2C" w:rsidRPr="005F5C12" w:rsidRDefault="00B35D2C" w:rsidP="00B35D2C">
            <w:pPr>
              <w:ind w:left="252" w:hanging="252"/>
              <w:rPr>
                <w:rFonts w:ascii="Arial Narrow" w:hAnsi="Arial Narrow"/>
                <w:b/>
                <w:sz w:val="22"/>
                <w:szCs w:val="22"/>
              </w:rPr>
            </w:pPr>
            <w:r w:rsidRPr="005F5C12">
              <w:rPr>
                <w:rFonts w:ascii="Arial Narrow" w:hAnsi="Arial Narrow"/>
                <w:b/>
                <w:sz w:val="22"/>
                <w:szCs w:val="22"/>
              </w:rPr>
              <w:t>CUETGE05C</w:t>
            </w:r>
          </w:p>
          <w:p w:rsidR="00B35D2C" w:rsidRPr="005F5C12" w:rsidRDefault="00B35D2C" w:rsidP="00B35D2C">
            <w:pPr>
              <w:ind w:left="252" w:hanging="252"/>
              <w:rPr>
                <w:rFonts w:ascii="Arial Narrow" w:hAnsi="Arial Narrow" w:cs="Arial"/>
                <w:b/>
                <w:sz w:val="20"/>
              </w:rPr>
            </w:pPr>
            <w:r w:rsidRPr="005F5C12">
              <w:rPr>
                <w:rFonts w:ascii="Arial Narrow" w:hAnsi="Arial Narrow"/>
                <w:b/>
                <w:sz w:val="22"/>
                <w:szCs w:val="22"/>
              </w:rPr>
              <w:t>Maintain physical production elements</w:t>
            </w:r>
          </w:p>
          <w:p w:rsidR="00B35D2C" w:rsidRPr="005F5C12" w:rsidRDefault="00B35D2C" w:rsidP="00B35D2C">
            <w:pPr>
              <w:pStyle w:val="BodyText"/>
              <w:numPr>
                <w:ilvl w:val="1"/>
                <w:numId w:val="40"/>
              </w:numPr>
              <w:ind w:left="252" w:right="0" w:hanging="252"/>
              <w:jc w:val="left"/>
              <w:rPr>
                <w:rFonts w:ascii="Arial Narrow" w:hAnsi="Arial Narrow" w:cs="Arial"/>
                <w:lang w:val="en-AU"/>
              </w:rPr>
            </w:pPr>
            <w:r w:rsidRPr="005F5C12">
              <w:rPr>
                <w:rFonts w:ascii="Arial Narrow" w:hAnsi="Arial Narrow" w:cs="Arial"/>
                <w:lang w:val="en-AU"/>
              </w:rPr>
              <w:t>Identify dirty or damaged items</w:t>
            </w:r>
          </w:p>
          <w:p w:rsidR="00B35D2C" w:rsidRPr="005F5C12" w:rsidRDefault="00B35D2C" w:rsidP="00B35D2C">
            <w:pPr>
              <w:pStyle w:val="BodyText"/>
              <w:ind w:left="252" w:right="0" w:hanging="252"/>
              <w:jc w:val="left"/>
              <w:rPr>
                <w:rFonts w:ascii="Arial Narrow" w:hAnsi="Arial Narrow" w:cs="Arial"/>
                <w:lang w:val="en-AU"/>
              </w:rPr>
            </w:pPr>
            <w:r w:rsidRPr="005F5C12">
              <w:rPr>
                <w:rFonts w:ascii="Arial Narrow" w:hAnsi="Arial Narrow" w:cs="Arial"/>
                <w:lang w:val="en-AU"/>
              </w:rPr>
              <w:t>1.4 Clean physical elements using appropriate cleaning agents</w:t>
            </w:r>
          </w:p>
          <w:p w:rsidR="00B35D2C" w:rsidRPr="005F5C12" w:rsidRDefault="00B35D2C" w:rsidP="00B35D2C">
            <w:pPr>
              <w:pStyle w:val="BodyText"/>
              <w:ind w:left="252" w:right="0" w:hanging="252"/>
              <w:jc w:val="left"/>
              <w:rPr>
                <w:rFonts w:ascii="Arial Narrow" w:hAnsi="Arial Narrow" w:cs="Arial"/>
                <w:lang w:val="en-AU"/>
              </w:rPr>
            </w:pPr>
            <w:r w:rsidRPr="005F5C12">
              <w:rPr>
                <w:rFonts w:ascii="Arial Narrow" w:hAnsi="Arial Narrow" w:cs="Arial"/>
                <w:lang w:val="en-AU"/>
              </w:rPr>
              <w:t>2.1 Complete minor repairs and maintenance</w:t>
            </w:r>
          </w:p>
          <w:p w:rsidR="00B35D2C" w:rsidRPr="005F5C12" w:rsidRDefault="00B35D2C" w:rsidP="00B35D2C">
            <w:pPr>
              <w:pStyle w:val="BodyText"/>
              <w:numPr>
                <w:ins w:id="3" w:author="Unknown"/>
              </w:numPr>
              <w:ind w:left="252" w:right="0" w:hanging="252"/>
              <w:jc w:val="left"/>
              <w:rPr>
                <w:rFonts w:ascii="Arial Narrow" w:hAnsi="Arial Narrow" w:cs="Arial"/>
                <w:lang w:val="en-AU"/>
              </w:rPr>
            </w:pPr>
            <w:r w:rsidRPr="005F5C12">
              <w:rPr>
                <w:rFonts w:ascii="Arial Narrow" w:hAnsi="Arial Narrow" w:cs="Arial"/>
                <w:lang w:val="en-AU"/>
              </w:rPr>
              <w:t>2.5 Refer specialist repairs to an appropriate colleague</w:t>
            </w:r>
          </w:p>
        </w:tc>
        <w:tc>
          <w:tcPr>
            <w:tcW w:w="6264" w:type="dxa"/>
          </w:tcPr>
          <w:p w:rsidR="00B35D2C" w:rsidRPr="005F5C12" w:rsidRDefault="00B35D2C" w:rsidP="00B35D2C">
            <w:pPr>
              <w:spacing w:line="360" w:lineRule="atLeast"/>
              <w:rPr>
                <w:rFonts w:ascii="Arial Narrow" w:hAnsi="Arial Narrow" w:cs="Arial"/>
              </w:rPr>
            </w:pPr>
          </w:p>
        </w:tc>
        <w:tc>
          <w:tcPr>
            <w:tcW w:w="3456" w:type="dxa"/>
          </w:tcPr>
          <w:p w:rsidR="00B35D2C" w:rsidRPr="005F5C12" w:rsidRDefault="00B35D2C" w:rsidP="00B35D2C">
            <w:pPr>
              <w:spacing w:line="360" w:lineRule="atLeast"/>
              <w:rPr>
                <w:rFonts w:ascii="Arial Narrow" w:hAnsi="Arial Narrow" w:cs="Arial"/>
              </w:rPr>
            </w:pPr>
          </w:p>
        </w:tc>
      </w:tr>
      <w:tr w:rsidR="00B35D2C" w:rsidRPr="005F5C12" w:rsidTr="00B35D2C">
        <w:trPr>
          <w:trHeight w:val="1153"/>
        </w:trPr>
        <w:tc>
          <w:tcPr>
            <w:tcW w:w="4320" w:type="dxa"/>
          </w:tcPr>
          <w:p w:rsidR="00B35D2C" w:rsidRPr="005F5C12" w:rsidRDefault="00B35D2C" w:rsidP="00B35D2C">
            <w:pPr>
              <w:pStyle w:val="BodyText"/>
              <w:ind w:left="252" w:right="0" w:hanging="252"/>
              <w:jc w:val="left"/>
              <w:rPr>
                <w:rFonts w:ascii="Arial Narrow" w:hAnsi="Arial Narrow"/>
                <w:b/>
                <w:sz w:val="22"/>
                <w:szCs w:val="22"/>
              </w:rPr>
            </w:pPr>
            <w:r w:rsidRPr="005F5C12">
              <w:rPr>
                <w:rFonts w:ascii="Arial Narrow" w:hAnsi="Arial Narrow"/>
                <w:b/>
                <w:sz w:val="22"/>
                <w:szCs w:val="22"/>
              </w:rPr>
              <w:t>CUETGE15B</w:t>
            </w:r>
          </w:p>
          <w:p w:rsidR="00B35D2C" w:rsidRPr="005F5C12" w:rsidRDefault="00B35D2C" w:rsidP="00B35D2C">
            <w:pPr>
              <w:pStyle w:val="BodyText"/>
              <w:ind w:left="252" w:right="0" w:hanging="252"/>
              <w:jc w:val="left"/>
              <w:rPr>
                <w:rFonts w:ascii="Arial Narrow" w:hAnsi="Arial Narrow"/>
                <w:b/>
                <w:sz w:val="22"/>
                <w:szCs w:val="22"/>
              </w:rPr>
            </w:pPr>
            <w:r w:rsidRPr="005F5C12">
              <w:rPr>
                <w:rFonts w:ascii="Arial Narrow" w:hAnsi="Arial Narrow"/>
                <w:b/>
                <w:sz w:val="22"/>
                <w:szCs w:val="22"/>
              </w:rPr>
              <w:t>Handle physical elements safely during bump in/bump out</w:t>
            </w:r>
          </w:p>
          <w:p w:rsidR="00B35D2C" w:rsidRPr="005F5C12" w:rsidRDefault="00B35D2C" w:rsidP="00B35D2C">
            <w:pPr>
              <w:pStyle w:val="BodyText"/>
              <w:ind w:left="252" w:right="0" w:hanging="252"/>
              <w:jc w:val="left"/>
              <w:rPr>
                <w:rFonts w:ascii="Arial Narrow" w:hAnsi="Arial Narrow"/>
                <w:sz w:val="22"/>
                <w:szCs w:val="22"/>
              </w:rPr>
            </w:pPr>
            <w:r w:rsidRPr="005F5C12">
              <w:rPr>
                <w:rFonts w:ascii="Arial Narrow" w:hAnsi="Arial Narrow"/>
                <w:sz w:val="22"/>
                <w:szCs w:val="22"/>
              </w:rPr>
              <w:t>1.2 Pack physical elements safely using appropriate techniques and materials</w:t>
            </w:r>
          </w:p>
          <w:p w:rsidR="00B35D2C" w:rsidRPr="005F5C12" w:rsidRDefault="00B35D2C" w:rsidP="00B35D2C">
            <w:pPr>
              <w:pStyle w:val="BodyText"/>
              <w:ind w:left="252" w:right="0" w:hanging="252"/>
              <w:jc w:val="left"/>
              <w:rPr>
                <w:rFonts w:ascii="Arial Narrow" w:hAnsi="Arial Narrow"/>
                <w:sz w:val="22"/>
                <w:szCs w:val="22"/>
              </w:rPr>
            </w:pPr>
            <w:r w:rsidRPr="005F5C12">
              <w:rPr>
                <w:rFonts w:ascii="Arial Narrow" w:hAnsi="Arial Narrow"/>
                <w:sz w:val="22"/>
                <w:szCs w:val="22"/>
              </w:rPr>
              <w:t xml:space="preserve">2.2 Use safe manual handling techniques </w:t>
            </w:r>
            <w:r w:rsidRPr="005F5C12">
              <w:rPr>
                <w:rFonts w:ascii="Arial Narrow" w:hAnsi="Arial Narrow"/>
                <w:sz w:val="22"/>
                <w:szCs w:val="22"/>
              </w:rPr>
              <w:lastRenderedPageBreak/>
              <w:t>throughout the loading/unloading process</w:t>
            </w:r>
          </w:p>
          <w:p w:rsidR="00B35D2C" w:rsidRPr="005F5C12" w:rsidRDefault="00B35D2C" w:rsidP="00B35D2C">
            <w:pPr>
              <w:pStyle w:val="BodyText"/>
              <w:ind w:left="252" w:right="0" w:hanging="252"/>
              <w:jc w:val="left"/>
              <w:rPr>
                <w:rFonts w:ascii="Arial Narrow" w:hAnsi="Arial Narrow"/>
                <w:sz w:val="22"/>
                <w:szCs w:val="22"/>
              </w:rPr>
            </w:pPr>
            <w:r w:rsidRPr="005F5C12">
              <w:rPr>
                <w:rFonts w:ascii="Arial Narrow" w:hAnsi="Arial Narrow"/>
                <w:sz w:val="22"/>
                <w:szCs w:val="22"/>
              </w:rPr>
              <w:t>2.4 Identify hazardous items and load these in a manner which minimizes health and safety risk</w:t>
            </w:r>
          </w:p>
          <w:p w:rsidR="00B35D2C" w:rsidRPr="005F5C12" w:rsidRDefault="00B35D2C" w:rsidP="00B35D2C">
            <w:pPr>
              <w:pStyle w:val="BodyText"/>
              <w:ind w:left="252" w:right="0" w:hanging="252"/>
              <w:jc w:val="left"/>
              <w:rPr>
                <w:rFonts w:ascii="Arial Narrow" w:hAnsi="Arial Narrow"/>
                <w:b/>
                <w:sz w:val="22"/>
                <w:szCs w:val="22"/>
              </w:rPr>
            </w:pPr>
          </w:p>
        </w:tc>
        <w:tc>
          <w:tcPr>
            <w:tcW w:w="6264" w:type="dxa"/>
          </w:tcPr>
          <w:p w:rsidR="00B35D2C" w:rsidRPr="005F5C12" w:rsidRDefault="00B35D2C" w:rsidP="00B35D2C">
            <w:pPr>
              <w:spacing w:line="360" w:lineRule="atLeast"/>
              <w:rPr>
                <w:rFonts w:ascii="Arial Narrow" w:hAnsi="Arial Narrow" w:cs="Arial"/>
              </w:rPr>
            </w:pPr>
          </w:p>
        </w:tc>
        <w:tc>
          <w:tcPr>
            <w:tcW w:w="3456" w:type="dxa"/>
          </w:tcPr>
          <w:p w:rsidR="00B35D2C" w:rsidRPr="005F5C12" w:rsidRDefault="00B35D2C" w:rsidP="00B35D2C">
            <w:pPr>
              <w:spacing w:line="360" w:lineRule="atLeast"/>
              <w:rPr>
                <w:rFonts w:ascii="Arial Narrow" w:hAnsi="Arial Narrow" w:cs="Arial"/>
              </w:rPr>
            </w:pPr>
          </w:p>
        </w:tc>
      </w:tr>
      <w:tr w:rsidR="00B35D2C" w:rsidRPr="005F5C12" w:rsidTr="00B35D2C">
        <w:tc>
          <w:tcPr>
            <w:tcW w:w="4320" w:type="dxa"/>
          </w:tcPr>
          <w:p w:rsidR="00B35D2C" w:rsidRPr="005F5C12" w:rsidRDefault="00B35D2C" w:rsidP="00B35D2C">
            <w:pPr>
              <w:ind w:left="252" w:hanging="252"/>
              <w:rPr>
                <w:rFonts w:ascii="Arial Narrow" w:hAnsi="Arial Narrow" w:cs="Arial"/>
                <w:b/>
                <w:sz w:val="20"/>
              </w:rPr>
            </w:pPr>
            <w:r w:rsidRPr="005F5C12">
              <w:rPr>
                <w:rFonts w:ascii="Arial Narrow" w:hAnsi="Arial Narrow"/>
                <w:b/>
                <w:sz w:val="22"/>
                <w:szCs w:val="22"/>
              </w:rPr>
              <w:lastRenderedPageBreak/>
              <w:t>MEM18001C</w:t>
            </w:r>
          </w:p>
          <w:p w:rsidR="00B35D2C" w:rsidRPr="005F5C12" w:rsidRDefault="00B35D2C" w:rsidP="00B35D2C">
            <w:pPr>
              <w:ind w:left="252" w:hanging="252"/>
              <w:rPr>
                <w:rFonts w:ascii="Arial Narrow" w:hAnsi="Arial Narrow"/>
                <w:b/>
                <w:sz w:val="22"/>
                <w:szCs w:val="22"/>
              </w:rPr>
            </w:pPr>
            <w:r w:rsidRPr="005F5C12">
              <w:rPr>
                <w:rFonts w:ascii="Arial Narrow" w:hAnsi="Arial Narrow"/>
                <w:b/>
                <w:sz w:val="22"/>
                <w:szCs w:val="22"/>
              </w:rPr>
              <w:t>Use hand tools</w:t>
            </w:r>
          </w:p>
          <w:p w:rsidR="00B35D2C" w:rsidRPr="005F5C12" w:rsidRDefault="00B35D2C" w:rsidP="00B35D2C">
            <w:pPr>
              <w:ind w:left="252" w:hanging="252"/>
              <w:rPr>
                <w:rFonts w:ascii="Arial Narrow" w:hAnsi="Arial Narrow"/>
                <w:sz w:val="22"/>
                <w:szCs w:val="22"/>
              </w:rPr>
            </w:pPr>
            <w:r w:rsidRPr="005F5C12">
              <w:rPr>
                <w:rFonts w:ascii="Arial Narrow" w:hAnsi="Arial Narrow"/>
                <w:sz w:val="22"/>
                <w:szCs w:val="22"/>
              </w:rPr>
              <w:t>1. Select appropriate hand tools for the job</w:t>
            </w:r>
          </w:p>
          <w:p w:rsidR="00B35D2C" w:rsidRPr="005F5C12" w:rsidRDefault="00B35D2C" w:rsidP="00B35D2C">
            <w:pPr>
              <w:ind w:left="252" w:hanging="252"/>
              <w:rPr>
                <w:rFonts w:ascii="Arial Narrow" w:hAnsi="Arial Narrow"/>
                <w:sz w:val="22"/>
                <w:szCs w:val="22"/>
              </w:rPr>
            </w:pPr>
            <w:r w:rsidRPr="005F5C12">
              <w:rPr>
                <w:rFonts w:ascii="Arial Narrow" w:hAnsi="Arial Narrow"/>
                <w:sz w:val="22"/>
                <w:szCs w:val="22"/>
              </w:rPr>
              <w:t>2. Use hand tools to produce the desired outcome – finish, tension, size, shape</w:t>
            </w:r>
          </w:p>
          <w:p w:rsidR="00B35D2C" w:rsidRPr="005F5C12" w:rsidRDefault="00B35D2C" w:rsidP="00B35D2C">
            <w:pPr>
              <w:ind w:left="252" w:hanging="252"/>
              <w:rPr>
                <w:rFonts w:ascii="Arial Narrow" w:hAnsi="Arial Narrow"/>
                <w:sz w:val="22"/>
                <w:szCs w:val="22"/>
              </w:rPr>
            </w:pPr>
            <w:r w:rsidRPr="005F5C12">
              <w:rPr>
                <w:rFonts w:ascii="Arial Narrow" w:hAnsi="Arial Narrow"/>
                <w:sz w:val="22"/>
                <w:szCs w:val="22"/>
              </w:rPr>
              <w:t>3. Adhere to safety requirements</w:t>
            </w:r>
          </w:p>
          <w:p w:rsidR="00B35D2C" w:rsidRPr="005F5C12" w:rsidRDefault="00B35D2C" w:rsidP="00B35D2C">
            <w:pPr>
              <w:ind w:left="252" w:hanging="252"/>
              <w:rPr>
                <w:rFonts w:ascii="Arial Narrow" w:hAnsi="Arial Narrow"/>
                <w:sz w:val="22"/>
                <w:szCs w:val="22"/>
              </w:rPr>
            </w:pPr>
            <w:r w:rsidRPr="005F5C12">
              <w:rPr>
                <w:rFonts w:ascii="Arial Narrow" w:hAnsi="Arial Narrow"/>
                <w:sz w:val="22"/>
                <w:szCs w:val="22"/>
              </w:rPr>
              <w:t>4. Identify repairs required</w:t>
            </w:r>
          </w:p>
          <w:p w:rsidR="00B35D2C" w:rsidRPr="005F5C12" w:rsidRDefault="00B35D2C" w:rsidP="00B35D2C">
            <w:pPr>
              <w:ind w:left="252" w:hanging="252"/>
              <w:rPr>
                <w:rFonts w:ascii="Arial Narrow" w:hAnsi="Arial Narrow"/>
                <w:sz w:val="22"/>
                <w:szCs w:val="22"/>
              </w:rPr>
            </w:pPr>
            <w:r w:rsidRPr="005F5C12">
              <w:rPr>
                <w:rFonts w:ascii="Arial Narrow" w:hAnsi="Arial Narrow"/>
                <w:sz w:val="22"/>
                <w:szCs w:val="22"/>
              </w:rPr>
              <w:t>5. Undertake routine check of tools</w:t>
            </w:r>
          </w:p>
          <w:p w:rsidR="00B35D2C" w:rsidRPr="005F5C12" w:rsidRDefault="00B35D2C" w:rsidP="00B35D2C">
            <w:pPr>
              <w:ind w:left="252" w:hanging="252"/>
              <w:rPr>
                <w:rFonts w:ascii="Arial Narrow" w:hAnsi="Arial Narrow"/>
                <w:sz w:val="22"/>
                <w:szCs w:val="22"/>
              </w:rPr>
            </w:pPr>
            <w:r w:rsidRPr="005F5C12">
              <w:rPr>
                <w:rFonts w:ascii="Arial Narrow" w:hAnsi="Arial Narrow"/>
                <w:sz w:val="22"/>
                <w:szCs w:val="22"/>
              </w:rPr>
              <w:t>6. Store tools safely in appropriate location</w:t>
            </w:r>
          </w:p>
          <w:p w:rsidR="00B35D2C" w:rsidRPr="005F5C12" w:rsidRDefault="00B35D2C" w:rsidP="00B35D2C">
            <w:pPr>
              <w:ind w:left="252" w:hanging="252"/>
              <w:rPr>
                <w:rFonts w:ascii="Arial Narrow" w:hAnsi="Arial Narrow"/>
                <w:sz w:val="22"/>
                <w:szCs w:val="22"/>
              </w:rPr>
            </w:pPr>
          </w:p>
          <w:p w:rsidR="00B35D2C" w:rsidRPr="005F5C12" w:rsidRDefault="00B35D2C" w:rsidP="00B35D2C">
            <w:pPr>
              <w:ind w:left="252" w:hanging="252"/>
              <w:rPr>
                <w:rFonts w:ascii="Arial Narrow" w:hAnsi="Arial Narrow"/>
                <w:sz w:val="22"/>
                <w:szCs w:val="22"/>
              </w:rPr>
            </w:pPr>
          </w:p>
        </w:tc>
        <w:tc>
          <w:tcPr>
            <w:tcW w:w="6264" w:type="dxa"/>
          </w:tcPr>
          <w:p w:rsidR="00B35D2C" w:rsidRPr="005F5C12" w:rsidRDefault="00B35D2C" w:rsidP="00B35D2C">
            <w:pPr>
              <w:spacing w:line="360" w:lineRule="atLeast"/>
              <w:rPr>
                <w:rFonts w:ascii="Arial Narrow" w:hAnsi="Arial Narrow" w:cs="Arial"/>
              </w:rPr>
            </w:pPr>
          </w:p>
        </w:tc>
        <w:tc>
          <w:tcPr>
            <w:tcW w:w="3456" w:type="dxa"/>
          </w:tcPr>
          <w:p w:rsidR="00B35D2C" w:rsidRPr="005F5C12" w:rsidRDefault="00B35D2C" w:rsidP="00B35D2C">
            <w:pPr>
              <w:spacing w:line="360" w:lineRule="atLeast"/>
              <w:rPr>
                <w:rFonts w:ascii="Arial Narrow" w:hAnsi="Arial Narrow" w:cs="Arial"/>
              </w:rPr>
            </w:pPr>
          </w:p>
        </w:tc>
      </w:tr>
    </w:tbl>
    <w:p w:rsidR="00B35D2C" w:rsidRPr="009353B4" w:rsidRDefault="00B35D2C" w:rsidP="00B35D2C">
      <w:pPr>
        <w:rPr>
          <w:rFonts w:ascii="Arial Narrow" w:hAnsi="Arial Narrow" w:cs="Arial"/>
          <w:sz w:val="16"/>
          <w:szCs w:val="16"/>
        </w:rPr>
      </w:pPr>
    </w:p>
    <w:p w:rsidR="00B35D2C" w:rsidRPr="009353B4" w:rsidRDefault="00B35D2C" w:rsidP="00B35D2C">
      <w:pPr>
        <w:rPr>
          <w:rFonts w:ascii="Arial Narrow" w:hAnsi="Arial Narrow" w:cs="Arial"/>
          <w:sz w:val="16"/>
          <w:szCs w:val="16"/>
        </w:rPr>
      </w:pPr>
    </w:p>
    <w:p w:rsidR="00B35D2C" w:rsidRPr="009353B4" w:rsidRDefault="00B35D2C" w:rsidP="00B35D2C">
      <w:pPr>
        <w:rPr>
          <w:rFonts w:ascii="Arial Narrow" w:hAnsi="Arial Narrow" w:cs="Arial"/>
          <w:sz w:val="16"/>
          <w:szCs w:val="16"/>
        </w:rPr>
      </w:pPr>
    </w:p>
    <w:p w:rsidR="00B35D2C" w:rsidRPr="009353B4" w:rsidRDefault="00B35D2C" w:rsidP="00B35D2C">
      <w:pPr>
        <w:rPr>
          <w:rFonts w:ascii="Arial Narrow" w:hAnsi="Arial Narrow" w:cs="Arial"/>
          <w:sz w:val="16"/>
          <w:szCs w:val="16"/>
        </w:rPr>
      </w:pPr>
    </w:p>
    <w:p w:rsidR="00B35D2C" w:rsidRPr="009353B4" w:rsidRDefault="00B35D2C" w:rsidP="00B35D2C">
      <w:pPr>
        <w:rPr>
          <w:rFonts w:ascii="Arial Narrow" w:hAnsi="Arial Narrow" w:cs="Arial"/>
          <w:sz w:val="16"/>
          <w:szCs w:val="16"/>
        </w:rPr>
        <w:sectPr w:rsidR="00B35D2C" w:rsidRPr="009353B4" w:rsidSect="00B35D2C">
          <w:footerReference w:type="default" r:id="rId14"/>
          <w:pgSz w:w="16840" w:h="11907" w:orient="landscape" w:code="9"/>
          <w:pgMar w:top="1134" w:right="1418" w:bottom="1134" w:left="1418" w:header="720" w:footer="72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blLook w:val="01E0"/>
      </w:tblPr>
      <w:tblGrid>
        <w:gridCol w:w="10314"/>
      </w:tblGrid>
      <w:tr w:rsidR="00B35D2C" w:rsidRPr="005F5C12" w:rsidTr="00E63A3A">
        <w:tc>
          <w:tcPr>
            <w:tcW w:w="10314" w:type="dxa"/>
            <w:shd w:val="clear" w:color="auto" w:fill="000000"/>
          </w:tcPr>
          <w:p w:rsidR="00B35D2C" w:rsidRPr="005F5C12" w:rsidRDefault="00B35D2C" w:rsidP="00B35D2C">
            <w:pPr>
              <w:jc w:val="center"/>
              <w:rPr>
                <w:rFonts w:ascii="Arial Narrow" w:hAnsi="Arial Narrow" w:cs="Arial"/>
                <w:b/>
              </w:rPr>
            </w:pPr>
            <w:r w:rsidRPr="005F5C12">
              <w:rPr>
                <w:rFonts w:ascii="Arial Narrow" w:hAnsi="Arial Narrow" w:cs="Arial"/>
                <w:b/>
              </w:rPr>
              <w:lastRenderedPageBreak/>
              <w:t>YOUR APPLICATION MUST BE APPROVED BY</w:t>
            </w:r>
          </w:p>
        </w:tc>
      </w:tr>
      <w:tr w:rsidR="00B35D2C" w:rsidRPr="005F5C12" w:rsidTr="00E63A3A">
        <w:tc>
          <w:tcPr>
            <w:tcW w:w="10314" w:type="dxa"/>
            <w:shd w:val="clear" w:color="auto" w:fill="000000"/>
          </w:tcPr>
          <w:p w:rsidR="00B35D2C" w:rsidRPr="005F5C12" w:rsidRDefault="00B35D2C" w:rsidP="00B35D2C">
            <w:pPr>
              <w:jc w:val="center"/>
              <w:rPr>
                <w:rFonts w:ascii="Arial Narrow" w:hAnsi="Arial Narrow" w:cs="Arial"/>
                <w:b/>
              </w:rPr>
            </w:pPr>
            <w:r w:rsidRPr="005F5C12">
              <w:rPr>
                <w:rFonts w:ascii="Arial Narrow" w:hAnsi="Arial Narrow" w:cs="Arial"/>
                <w:b/>
              </w:rPr>
              <w:t>BY YOUR SCHOOL PRINCIPAL AND THE REGIONAL OFFICE</w:t>
            </w:r>
          </w:p>
        </w:tc>
      </w:tr>
    </w:tbl>
    <w:p w:rsidR="00B35D2C" w:rsidRPr="00F13BE6" w:rsidRDefault="00B35D2C" w:rsidP="00B35D2C">
      <w:pPr>
        <w:pStyle w:val="Footer"/>
        <w:tabs>
          <w:tab w:val="clear" w:pos="4153"/>
          <w:tab w:val="clear" w:pos="8306"/>
        </w:tabs>
        <w:rPr>
          <w:rFonts w:ascii="Arial Narrow" w:hAnsi="Arial Narrow" w:cs="Arial"/>
          <w:sz w:val="6"/>
          <w:szCs w:val="6"/>
        </w:rPr>
      </w:pPr>
    </w:p>
    <w:p w:rsidR="00B35D2C" w:rsidRPr="00F13BE6" w:rsidRDefault="00B35D2C" w:rsidP="00B35D2C">
      <w:pPr>
        <w:pStyle w:val="Footer"/>
        <w:tabs>
          <w:tab w:val="clear" w:pos="4153"/>
          <w:tab w:val="clear" w:pos="8306"/>
        </w:tabs>
        <w:rPr>
          <w:rFonts w:ascii="Arial Narrow" w:hAnsi="Arial Narrow" w:cs="Arial"/>
          <w:sz w:val="6"/>
          <w:szCs w:val="6"/>
        </w:rPr>
      </w:pPr>
    </w:p>
    <w:p w:rsidR="00B35D2C" w:rsidRPr="00F13BE6" w:rsidRDefault="00B35D2C" w:rsidP="00B35D2C">
      <w:pPr>
        <w:pStyle w:val="Footer"/>
        <w:tabs>
          <w:tab w:val="clear" w:pos="4153"/>
          <w:tab w:val="clear" w:pos="8306"/>
        </w:tabs>
        <w:rPr>
          <w:rFonts w:ascii="Arial Narrow" w:hAnsi="Arial Narrow" w:cs="Arial"/>
          <w:sz w:val="6"/>
          <w:szCs w:val="6"/>
        </w:rPr>
      </w:pPr>
    </w:p>
    <w:p w:rsidR="00B35D2C" w:rsidRPr="00F13BE6" w:rsidRDefault="00B35D2C" w:rsidP="00B35D2C">
      <w:pPr>
        <w:pStyle w:val="Footer"/>
        <w:tabs>
          <w:tab w:val="clear" w:pos="4153"/>
          <w:tab w:val="clear" w:pos="8306"/>
        </w:tabs>
        <w:rPr>
          <w:rFonts w:ascii="Arial Narrow" w:hAnsi="Arial Narrow" w:cs="Arial"/>
          <w:sz w:val="6"/>
          <w:szCs w:val="6"/>
        </w:rPr>
      </w:pPr>
    </w:p>
    <w:p w:rsidR="00B35D2C" w:rsidRPr="00F13BE6" w:rsidRDefault="00B35D2C" w:rsidP="00B35D2C">
      <w:pPr>
        <w:shd w:val="clear" w:color="auto" w:fill="000000"/>
        <w:ind w:left="1701" w:right="-57" w:hanging="1701"/>
        <w:rPr>
          <w:rFonts w:ascii="Arial Narrow" w:hAnsi="Arial Narrow" w:cs="Arial"/>
          <w:b/>
          <w:szCs w:val="24"/>
        </w:rPr>
      </w:pPr>
      <w:r w:rsidRPr="00F13BE6">
        <w:rPr>
          <w:rFonts w:ascii="Arial Narrow" w:hAnsi="Arial Narrow" w:cs="Arial"/>
          <w:b/>
          <w:szCs w:val="24"/>
        </w:rPr>
        <w:t>SECTION 1</w:t>
      </w:r>
      <w:r w:rsidR="00FA3E98">
        <w:rPr>
          <w:rFonts w:ascii="Arial Narrow" w:hAnsi="Arial Narrow" w:cs="Arial"/>
          <w:b/>
          <w:szCs w:val="24"/>
        </w:rPr>
        <w:t>8</w:t>
      </w:r>
      <w:r w:rsidRPr="00F13BE6">
        <w:rPr>
          <w:rFonts w:ascii="Arial Narrow" w:hAnsi="Arial Narrow" w:cs="Arial"/>
          <w:b/>
          <w:szCs w:val="24"/>
        </w:rPr>
        <w:t xml:space="preserve">A: </w:t>
      </w:r>
      <w:r w:rsidRPr="00F13BE6">
        <w:rPr>
          <w:rFonts w:ascii="Arial Narrow" w:hAnsi="Arial Narrow" w:cs="Arial"/>
          <w:b/>
          <w:szCs w:val="24"/>
        </w:rPr>
        <w:tab/>
        <w:t>APPLICANT CHECKLIST AND SIGNATURE</w:t>
      </w:r>
    </w:p>
    <w:p w:rsidR="00B35D2C" w:rsidRPr="00F13BE6" w:rsidRDefault="00B35D2C" w:rsidP="00B35D2C">
      <w:pPr>
        <w:pStyle w:val="Footer"/>
        <w:tabs>
          <w:tab w:val="clear" w:pos="4153"/>
          <w:tab w:val="clear" w:pos="8306"/>
        </w:tabs>
        <w:rPr>
          <w:rFonts w:ascii="Arial Narrow" w:hAnsi="Arial Narrow" w:cs="Arial"/>
          <w:sz w:val="6"/>
          <w:szCs w:val="6"/>
        </w:rPr>
      </w:pPr>
    </w:p>
    <w:p w:rsidR="00B35D2C" w:rsidRPr="00F13BE6" w:rsidRDefault="00B35D2C" w:rsidP="00B35D2C">
      <w:pPr>
        <w:pStyle w:val="Footer"/>
        <w:tabs>
          <w:tab w:val="clear" w:pos="4153"/>
          <w:tab w:val="clear" w:pos="8306"/>
        </w:tabs>
        <w:rPr>
          <w:rFonts w:ascii="Arial Narrow" w:hAnsi="Arial Narrow" w:cs="Arial"/>
          <w:sz w:val="6"/>
          <w:szCs w:val="6"/>
        </w:rPr>
      </w:pPr>
    </w:p>
    <w:p w:rsidR="00B35D2C" w:rsidRPr="00F13BE6" w:rsidRDefault="00B35D2C" w:rsidP="00B35D2C">
      <w:pPr>
        <w:rPr>
          <w:rFonts w:ascii="Arial Narrow" w:hAnsi="Arial Narrow" w:cs="Arial"/>
          <w:sz w:val="22"/>
          <w:szCs w:val="22"/>
        </w:rPr>
      </w:pPr>
      <w:r w:rsidRPr="00F13BE6">
        <w:rPr>
          <w:rFonts w:ascii="Arial Narrow" w:hAnsi="Arial Narrow" w:cs="Arial"/>
          <w:sz w:val="22"/>
          <w:szCs w:val="22"/>
        </w:rPr>
        <w:t>In submitting your application, please ensure that you have:</w:t>
      </w:r>
    </w:p>
    <w:p w:rsidR="00B35D2C" w:rsidRPr="00F13BE6" w:rsidRDefault="00B35D2C" w:rsidP="00B35D2C">
      <w:pPr>
        <w:rPr>
          <w:rFonts w:ascii="Arial Narrow" w:hAnsi="Arial Narrow" w:cs="Arial"/>
          <w:sz w:val="22"/>
          <w:szCs w:val="22"/>
        </w:rPr>
      </w:pPr>
    </w:p>
    <w:tbl>
      <w:tblPr>
        <w:tblW w:w="5733" w:type="dxa"/>
        <w:tblInd w:w="675" w:type="dxa"/>
        <w:tblLook w:val="01E0"/>
      </w:tblPr>
      <w:tblGrid>
        <w:gridCol w:w="851"/>
        <w:gridCol w:w="4882"/>
      </w:tblGrid>
      <w:tr w:rsidR="00B35D2C" w:rsidRPr="005F5C12" w:rsidTr="00B35D2C">
        <w:tc>
          <w:tcPr>
            <w:tcW w:w="851" w:type="dxa"/>
            <w:shd w:val="clear" w:color="auto" w:fill="auto"/>
          </w:tcPr>
          <w:p w:rsidR="00B35D2C" w:rsidRPr="005F5C12" w:rsidRDefault="00B35D2C" w:rsidP="00B35D2C">
            <w:pPr>
              <w:rPr>
                <w:rFonts w:ascii="Arial Narrow" w:hAnsi="Arial Narrow" w:cs="Arial"/>
                <w:szCs w:val="24"/>
              </w:rPr>
            </w:pPr>
            <w:r w:rsidRPr="005F5C12">
              <w:rPr>
                <w:rFonts w:ascii="Arial Narrow" w:hAnsi="Arial Narrow" w:cs="Arial"/>
                <w:szCs w:val="24"/>
              </w:rPr>
              <w:sym w:font="Wingdings" w:char="F071"/>
            </w:r>
          </w:p>
        </w:tc>
        <w:tc>
          <w:tcPr>
            <w:tcW w:w="4882" w:type="dxa"/>
            <w:shd w:val="clear" w:color="auto" w:fill="auto"/>
          </w:tcPr>
          <w:p w:rsidR="00B35D2C" w:rsidRPr="005F5C12" w:rsidRDefault="00B35D2C" w:rsidP="00B35D2C">
            <w:pPr>
              <w:rPr>
                <w:rFonts w:ascii="Arial Narrow" w:hAnsi="Arial Narrow" w:cs="Arial"/>
                <w:szCs w:val="24"/>
              </w:rPr>
            </w:pPr>
            <w:r w:rsidRPr="005F5C12">
              <w:rPr>
                <w:rFonts w:ascii="Arial Narrow" w:hAnsi="Arial Narrow" w:cs="Arial"/>
                <w:b/>
                <w:szCs w:val="24"/>
              </w:rPr>
              <w:t>completed</w:t>
            </w:r>
            <w:r w:rsidRPr="005F5C12">
              <w:rPr>
                <w:rFonts w:ascii="Arial Narrow" w:hAnsi="Arial Narrow" w:cs="Arial"/>
                <w:szCs w:val="24"/>
              </w:rPr>
              <w:t xml:space="preserve"> the Applicant Information section</w:t>
            </w:r>
          </w:p>
        </w:tc>
      </w:tr>
      <w:tr w:rsidR="00B35D2C" w:rsidRPr="005F5C12" w:rsidTr="00B35D2C">
        <w:tc>
          <w:tcPr>
            <w:tcW w:w="851" w:type="dxa"/>
            <w:shd w:val="clear" w:color="auto" w:fill="auto"/>
          </w:tcPr>
          <w:p w:rsidR="00B35D2C" w:rsidRPr="005F5C12" w:rsidRDefault="00B35D2C" w:rsidP="00B35D2C">
            <w:pPr>
              <w:rPr>
                <w:rFonts w:ascii="Arial Narrow" w:hAnsi="Arial Narrow" w:cs="Arial"/>
                <w:szCs w:val="24"/>
              </w:rPr>
            </w:pPr>
            <w:r w:rsidRPr="005F5C12">
              <w:rPr>
                <w:rFonts w:ascii="Arial Narrow" w:hAnsi="Arial Narrow" w:cs="Arial"/>
                <w:szCs w:val="24"/>
              </w:rPr>
              <w:sym w:font="Wingdings" w:char="F071"/>
            </w:r>
          </w:p>
        </w:tc>
        <w:tc>
          <w:tcPr>
            <w:tcW w:w="4882" w:type="dxa"/>
            <w:shd w:val="clear" w:color="auto" w:fill="auto"/>
          </w:tcPr>
          <w:p w:rsidR="00B35D2C" w:rsidRPr="005F5C12" w:rsidRDefault="00B35D2C" w:rsidP="00B35D2C">
            <w:pPr>
              <w:rPr>
                <w:rFonts w:ascii="Arial Narrow" w:hAnsi="Arial Narrow" w:cs="Arial"/>
                <w:szCs w:val="24"/>
              </w:rPr>
            </w:pPr>
            <w:r w:rsidRPr="005F5C12">
              <w:rPr>
                <w:rFonts w:ascii="Arial Narrow" w:hAnsi="Arial Narrow" w:cs="Arial"/>
                <w:b/>
                <w:szCs w:val="24"/>
              </w:rPr>
              <w:t>completed</w:t>
            </w:r>
            <w:r w:rsidRPr="005F5C12">
              <w:rPr>
                <w:rFonts w:ascii="Arial Narrow" w:hAnsi="Arial Narrow" w:cs="Arial"/>
                <w:szCs w:val="24"/>
              </w:rPr>
              <w:t xml:space="preserve"> the appropriate elements of Section 10</w:t>
            </w:r>
          </w:p>
        </w:tc>
      </w:tr>
      <w:tr w:rsidR="00B35D2C" w:rsidRPr="005F5C12" w:rsidTr="00B35D2C">
        <w:tc>
          <w:tcPr>
            <w:tcW w:w="851" w:type="dxa"/>
            <w:shd w:val="clear" w:color="auto" w:fill="auto"/>
          </w:tcPr>
          <w:p w:rsidR="00B35D2C" w:rsidRPr="005F5C12" w:rsidRDefault="00B35D2C" w:rsidP="00B35D2C">
            <w:pPr>
              <w:rPr>
                <w:rFonts w:ascii="Arial Narrow" w:hAnsi="Arial Narrow" w:cs="Arial"/>
                <w:szCs w:val="24"/>
              </w:rPr>
            </w:pPr>
            <w:r w:rsidRPr="005F5C12">
              <w:rPr>
                <w:rFonts w:ascii="Arial Narrow" w:hAnsi="Arial Narrow" w:cs="Arial"/>
                <w:szCs w:val="24"/>
              </w:rPr>
              <w:sym w:font="Wingdings" w:char="F071"/>
            </w:r>
          </w:p>
        </w:tc>
        <w:tc>
          <w:tcPr>
            <w:tcW w:w="4882" w:type="dxa"/>
            <w:shd w:val="clear" w:color="auto" w:fill="auto"/>
          </w:tcPr>
          <w:p w:rsidR="00B35D2C" w:rsidRPr="005F5C12" w:rsidRDefault="00B35D2C" w:rsidP="00B35D2C">
            <w:pPr>
              <w:rPr>
                <w:rFonts w:ascii="Arial Narrow" w:hAnsi="Arial Narrow" w:cs="Arial"/>
                <w:szCs w:val="24"/>
              </w:rPr>
            </w:pPr>
            <w:r w:rsidRPr="005F5C12">
              <w:rPr>
                <w:rFonts w:ascii="Arial Narrow" w:hAnsi="Arial Narrow" w:cs="Arial"/>
                <w:b/>
                <w:szCs w:val="24"/>
              </w:rPr>
              <w:t>attached</w:t>
            </w:r>
            <w:r w:rsidRPr="005F5C12">
              <w:rPr>
                <w:rFonts w:ascii="Arial Narrow" w:hAnsi="Arial Narrow" w:cs="Arial"/>
                <w:szCs w:val="24"/>
              </w:rPr>
              <w:t xml:space="preserve"> copies of all supporting evidence</w:t>
            </w:r>
          </w:p>
        </w:tc>
      </w:tr>
    </w:tbl>
    <w:p w:rsidR="00B35D2C" w:rsidRPr="00F13BE6" w:rsidRDefault="00B35D2C" w:rsidP="00B35D2C">
      <w:pPr>
        <w:ind w:right="790"/>
        <w:rPr>
          <w:rFonts w:ascii="Arial Narrow" w:hAnsi="Arial Narrow" w:cs="Arial"/>
          <w:b/>
          <w:sz w:val="22"/>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330"/>
        <w:gridCol w:w="1984"/>
      </w:tblGrid>
      <w:tr w:rsidR="00B35D2C" w:rsidRPr="005F5C12" w:rsidTr="00E63A3A">
        <w:trPr>
          <w:trHeight w:val="721"/>
        </w:trPr>
        <w:tc>
          <w:tcPr>
            <w:tcW w:w="8330" w:type="dxa"/>
            <w:vAlign w:val="center"/>
          </w:tcPr>
          <w:p w:rsidR="00B35D2C" w:rsidRPr="005F5C12" w:rsidRDefault="00B35D2C" w:rsidP="00B35D2C">
            <w:pPr>
              <w:ind w:right="790"/>
              <w:rPr>
                <w:rFonts w:ascii="Arial Narrow" w:hAnsi="Arial Narrow" w:cs="Arial"/>
                <w:b/>
                <w:sz w:val="22"/>
                <w:szCs w:val="22"/>
              </w:rPr>
            </w:pPr>
            <w:r w:rsidRPr="005F5C12">
              <w:rPr>
                <w:rFonts w:ascii="Arial Narrow" w:hAnsi="Arial Narrow" w:cs="Arial"/>
                <w:b/>
                <w:sz w:val="22"/>
                <w:szCs w:val="22"/>
              </w:rPr>
              <w:t>Teacher Signature:</w:t>
            </w:r>
          </w:p>
        </w:tc>
        <w:tc>
          <w:tcPr>
            <w:tcW w:w="1984" w:type="dxa"/>
            <w:vAlign w:val="center"/>
          </w:tcPr>
          <w:p w:rsidR="00B35D2C" w:rsidRPr="005F5C12" w:rsidRDefault="00B35D2C" w:rsidP="00B35D2C">
            <w:pPr>
              <w:ind w:left="1117" w:right="790" w:hanging="1117"/>
              <w:rPr>
                <w:rFonts w:ascii="Arial Narrow" w:hAnsi="Arial Narrow" w:cs="Arial"/>
                <w:b/>
                <w:sz w:val="22"/>
                <w:szCs w:val="22"/>
              </w:rPr>
            </w:pPr>
            <w:r w:rsidRPr="005F5C12">
              <w:rPr>
                <w:rFonts w:ascii="Arial Narrow" w:hAnsi="Arial Narrow" w:cs="Arial"/>
                <w:b/>
                <w:sz w:val="22"/>
                <w:szCs w:val="22"/>
              </w:rPr>
              <w:t>Date:</w:t>
            </w:r>
            <w:r w:rsidRPr="005F5C12">
              <w:rPr>
                <w:rFonts w:ascii="Arial Narrow" w:hAnsi="Arial Narrow" w:cs="Arial"/>
                <w:b/>
                <w:sz w:val="22"/>
                <w:szCs w:val="22"/>
              </w:rPr>
              <w:tab/>
            </w:r>
          </w:p>
        </w:tc>
      </w:tr>
    </w:tbl>
    <w:p w:rsidR="00B35D2C" w:rsidRPr="00F13BE6" w:rsidRDefault="00B35D2C" w:rsidP="00B35D2C">
      <w:pPr>
        <w:ind w:right="790"/>
        <w:rPr>
          <w:rFonts w:ascii="Arial Narrow" w:hAnsi="Arial Narrow" w:cs="Arial"/>
          <w:b/>
          <w:sz w:val="22"/>
          <w:szCs w:val="22"/>
          <w:u w:val="single"/>
        </w:rPr>
      </w:pPr>
      <w:r w:rsidRPr="00F13BE6">
        <w:rPr>
          <w:rFonts w:ascii="Arial Narrow" w:hAnsi="Arial Narrow" w:cs="Arial"/>
          <w:b/>
          <w:sz w:val="22"/>
          <w:szCs w:val="22"/>
        </w:rPr>
        <w:tab/>
      </w:r>
      <w:r w:rsidRPr="00F13BE6">
        <w:rPr>
          <w:rFonts w:ascii="Arial Narrow" w:hAnsi="Arial Narrow" w:cs="Arial"/>
          <w:b/>
          <w:sz w:val="22"/>
          <w:szCs w:val="22"/>
        </w:rPr>
        <w:tab/>
      </w:r>
      <w:r w:rsidRPr="00F13BE6">
        <w:rPr>
          <w:rFonts w:ascii="Arial Narrow" w:hAnsi="Arial Narrow" w:cs="Arial"/>
          <w:b/>
          <w:sz w:val="22"/>
          <w:szCs w:val="22"/>
        </w:rPr>
        <w:tab/>
      </w:r>
      <w:r w:rsidRPr="00F13BE6">
        <w:rPr>
          <w:rFonts w:ascii="Arial Narrow" w:hAnsi="Arial Narrow" w:cs="Arial"/>
          <w:b/>
          <w:sz w:val="22"/>
          <w:szCs w:val="22"/>
        </w:rPr>
        <w:tab/>
      </w:r>
    </w:p>
    <w:p w:rsidR="00B35D2C" w:rsidRPr="00F13BE6" w:rsidRDefault="00B35D2C" w:rsidP="00B35D2C">
      <w:pPr>
        <w:shd w:val="clear" w:color="auto" w:fill="000000"/>
        <w:ind w:left="1701" w:right="-57" w:hanging="1701"/>
        <w:rPr>
          <w:rFonts w:ascii="Arial Narrow" w:hAnsi="Arial Narrow" w:cs="Arial"/>
          <w:b/>
          <w:szCs w:val="24"/>
        </w:rPr>
      </w:pPr>
      <w:r w:rsidRPr="00F13BE6">
        <w:rPr>
          <w:rFonts w:ascii="Arial Narrow" w:hAnsi="Arial Narrow" w:cs="Arial"/>
          <w:b/>
          <w:szCs w:val="24"/>
        </w:rPr>
        <w:t>SECTION 1</w:t>
      </w:r>
      <w:r w:rsidR="00FA3E98">
        <w:rPr>
          <w:rFonts w:ascii="Arial Narrow" w:hAnsi="Arial Narrow" w:cs="Arial"/>
          <w:b/>
          <w:szCs w:val="24"/>
        </w:rPr>
        <w:t>8</w:t>
      </w:r>
      <w:r w:rsidRPr="00F13BE6">
        <w:rPr>
          <w:rFonts w:ascii="Arial Narrow" w:hAnsi="Arial Narrow" w:cs="Arial"/>
          <w:b/>
          <w:szCs w:val="24"/>
        </w:rPr>
        <w:t xml:space="preserve">B: </w:t>
      </w:r>
      <w:r w:rsidRPr="00F13BE6">
        <w:rPr>
          <w:rFonts w:ascii="Arial Narrow" w:hAnsi="Arial Narrow" w:cs="Arial"/>
          <w:b/>
          <w:szCs w:val="24"/>
        </w:rPr>
        <w:tab/>
        <w:t>SCHOOL/PRINCIPAL DECLARATION AND COMMENT</w:t>
      </w:r>
    </w:p>
    <w:p w:rsidR="00B35D2C" w:rsidRPr="00F13BE6" w:rsidRDefault="00B35D2C" w:rsidP="00B35D2C">
      <w:pPr>
        <w:pStyle w:val="Footer"/>
        <w:tabs>
          <w:tab w:val="clear" w:pos="4153"/>
          <w:tab w:val="clear" w:pos="8306"/>
        </w:tabs>
        <w:rPr>
          <w:rFonts w:ascii="Arial Narrow" w:hAnsi="Arial Narrow" w:cs="Arial"/>
          <w:sz w:val="6"/>
          <w:szCs w:val="6"/>
        </w:rPr>
      </w:pPr>
    </w:p>
    <w:p w:rsidR="00B35D2C" w:rsidRPr="00F13BE6" w:rsidRDefault="00B35D2C" w:rsidP="00B35D2C">
      <w:pPr>
        <w:pStyle w:val="Footer"/>
        <w:tabs>
          <w:tab w:val="clear" w:pos="4153"/>
          <w:tab w:val="clear" w:pos="8306"/>
        </w:tabs>
        <w:rPr>
          <w:rFonts w:ascii="Arial Narrow" w:hAnsi="Arial Narrow" w:cs="Arial"/>
          <w:sz w:val="6"/>
          <w:szCs w:val="6"/>
        </w:rPr>
      </w:pPr>
    </w:p>
    <w:p w:rsidR="00B35D2C" w:rsidRPr="00F13BE6" w:rsidRDefault="00B35D2C" w:rsidP="00B35D2C">
      <w:pPr>
        <w:pStyle w:val="Footer"/>
        <w:tabs>
          <w:tab w:val="clear" w:pos="4153"/>
          <w:tab w:val="clear" w:pos="8306"/>
        </w:tabs>
        <w:rPr>
          <w:rFonts w:ascii="Arial Narrow" w:hAnsi="Arial Narrow" w:cs="Arial"/>
          <w:sz w:val="6"/>
          <w:szCs w:val="6"/>
        </w:rPr>
      </w:pPr>
    </w:p>
    <w:p w:rsidR="00B35D2C" w:rsidRPr="00F13BE6" w:rsidRDefault="00B35D2C" w:rsidP="00B35D2C">
      <w:pPr>
        <w:numPr>
          <w:ilvl w:val="0"/>
          <w:numId w:val="11"/>
        </w:numPr>
        <w:tabs>
          <w:tab w:val="clear" w:pos="720"/>
          <w:tab w:val="num" w:pos="360"/>
        </w:tabs>
        <w:ind w:left="360"/>
        <w:rPr>
          <w:rFonts w:ascii="Arial Narrow" w:hAnsi="Arial Narrow" w:cs="Arial"/>
          <w:sz w:val="22"/>
          <w:szCs w:val="22"/>
        </w:rPr>
      </w:pPr>
      <w:r w:rsidRPr="00F13BE6">
        <w:rPr>
          <w:rFonts w:ascii="Arial Narrow" w:hAnsi="Arial Narrow" w:cs="Arial"/>
          <w:sz w:val="22"/>
          <w:szCs w:val="22"/>
        </w:rPr>
        <w:t>The information provided in this application is correct to the best of my knowledge.</w:t>
      </w:r>
    </w:p>
    <w:p w:rsidR="00B35D2C" w:rsidRPr="00F13BE6" w:rsidRDefault="00B35D2C" w:rsidP="00B35D2C">
      <w:pPr>
        <w:numPr>
          <w:ilvl w:val="0"/>
          <w:numId w:val="11"/>
        </w:numPr>
        <w:tabs>
          <w:tab w:val="clear" w:pos="720"/>
          <w:tab w:val="num" w:pos="360"/>
        </w:tabs>
        <w:ind w:left="360"/>
        <w:rPr>
          <w:rFonts w:ascii="Arial Narrow" w:hAnsi="Arial Narrow" w:cs="Arial"/>
          <w:sz w:val="22"/>
          <w:szCs w:val="22"/>
        </w:rPr>
      </w:pPr>
      <w:r w:rsidRPr="00F13BE6">
        <w:rPr>
          <w:rFonts w:ascii="Arial Narrow" w:hAnsi="Arial Narrow" w:cs="Arial"/>
          <w:sz w:val="22"/>
          <w:szCs w:val="22"/>
        </w:rPr>
        <w:t>The school is aware of and able to meet the syllabus and resource requirements of this course.</w:t>
      </w:r>
    </w:p>
    <w:p w:rsidR="00B35D2C" w:rsidRPr="00F13BE6" w:rsidRDefault="00B35D2C" w:rsidP="00B35D2C">
      <w:pPr>
        <w:pStyle w:val="BodyText2"/>
        <w:spacing w:after="0" w:line="240" w:lineRule="auto"/>
        <w:rPr>
          <w:rFonts w:ascii="Arial Narrow" w:hAnsi="Arial Narrow" w:cs="Arial"/>
          <w:sz w:val="22"/>
          <w:szCs w:val="22"/>
        </w:rPr>
      </w:pPr>
    </w:p>
    <w:p w:rsidR="00B35D2C" w:rsidRPr="00F13BE6" w:rsidRDefault="00B35D2C" w:rsidP="00E63A3A">
      <w:pPr>
        <w:pStyle w:val="BodyText2"/>
        <w:pBdr>
          <w:top w:val="single" w:sz="6" w:space="1" w:color="auto"/>
          <w:left w:val="single" w:sz="6" w:space="4" w:color="auto"/>
          <w:bottom w:val="single" w:sz="6" w:space="1" w:color="auto"/>
          <w:right w:val="single" w:sz="6" w:space="1" w:color="auto"/>
        </w:pBdr>
        <w:spacing w:after="0" w:line="240" w:lineRule="auto"/>
        <w:rPr>
          <w:rFonts w:ascii="Arial Narrow" w:hAnsi="Arial Narrow" w:cs="Arial"/>
          <w:b/>
          <w:sz w:val="22"/>
          <w:szCs w:val="22"/>
        </w:rPr>
      </w:pPr>
      <w:r w:rsidRPr="00F13BE6">
        <w:rPr>
          <w:rFonts w:ascii="Arial Narrow" w:hAnsi="Arial Narrow" w:cs="Arial"/>
          <w:b/>
          <w:sz w:val="22"/>
          <w:szCs w:val="22"/>
        </w:rPr>
        <w:t>Comment:</w:t>
      </w:r>
    </w:p>
    <w:p w:rsidR="00B35D2C" w:rsidRPr="00F13BE6" w:rsidRDefault="00B35D2C" w:rsidP="00E63A3A">
      <w:pPr>
        <w:pStyle w:val="BodyText2"/>
        <w:pBdr>
          <w:top w:val="single" w:sz="6" w:space="1" w:color="auto"/>
          <w:left w:val="single" w:sz="6" w:space="4" w:color="auto"/>
          <w:bottom w:val="single" w:sz="6" w:space="1" w:color="auto"/>
          <w:right w:val="single" w:sz="6" w:space="1" w:color="auto"/>
        </w:pBdr>
        <w:spacing w:after="0" w:line="360" w:lineRule="auto"/>
        <w:rPr>
          <w:rFonts w:ascii="Arial Narrow" w:hAnsi="Arial Narrow" w:cs="Arial"/>
          <w:b/>
          <w:sz w:val="22"/>
          <w:szCs w:val="22"/>
        </w:rPr>
      </w:pPr>
      <w:r>
        <w:rPr>
          <w:rFonts w:ascii="Arial Narrow" w:hAnsi="Arial Narrow" w:cs="Arial"/>
          <w:b/>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68"/>
        <w:gridCol w:w="3546"/>
      </w:tblGrid>
      <w:tr w:rsidR="00B35D2C" w:rsidRPr="005F5C12" w:rsidTr="00E63A3A">
        <w:trPr>
          <w:trHeight w:val="721"/>
        </w:trPr>
        <w:tc>
          <w:tcPr>
            <w:tcW w:w="10314" w:type="dxa"/>
            <w:gridSpan w:val="2"/>
            <w:tcBorders>
              <w:bottom w:val="single" w:sz="4" w:space="0" w:color="auto"/>
            </w:tcBorders>
            <w:vAlign w:val="center"/>
          </w:tcPr>
          <w:p w:rsidR="00B35D2C" w:rsidRPr="005F5C12" w:rsidRDefault="00B35D2C" w:rsidP="00B35D2C">
            <w:pPr>
              <w:ind w:right="790"/>
              <w:rPr>
                <w:rFonts w:ascii="Arial Narrow" w:hAnsi="Arial Narrow" w:cs="Arial"/>
                <w:b/>
                <w:sz w:val="22"/>
                <w:szCs w:val="22"/>
              </w:rPr>
            </w:pPr>
            <w:r w:rsidRPr="005F5C12">
              <w:rPr>
                <w:rFonts w:ascii="Arial Narrow" w:hAnsi="Arial Narrow" w:cs="Arial"/>
                <w:b/>
                <w:sz w:val="22"/>
                <w:szCs w:val="22"/>
              </w:rPr>
              <w:t>Principal Name:</w:t>
            </w:r>
          </w:p>
          <w:p w:rsidR="00B35D2C" w:rsidRPr="005F5C12" w:rsidRDefault="00B35D2C" w:rsidP="00B35D2C">
            <w:pPr>
              <w:ind w:left="1117" w:right="790" w:hanging="1117"/>
              <w:rPr>
                <w:rFonts w:ascii="Arial Narrow" w:hAnsi="Arial Narrow" w:cs="Arial"/>
                <w:b/>
                <w:sz w:val="22"/>
                <w:szCs w:val="22"/>
              </w:rPr>
            </w:pPr>
            <w:r w:rsidRPr="005F5C12">
              <w:rPr>
                <w:rFonts w:ascii="Arial Narrow" w:hAnsi="Arial Narrow" w:cs="Arial"/>
                <w:b/>
                <w:sz w:val="22"/>
                <w:szCs w:val="22"/>
              </w:rPr>
              <w:tab/>
            </w:r>
          </w:p>
        </w:tc>
      </w:tr>
      <w:tr w:rsidR="00B35D2C" w:rsidRPr="005F5C12" w:rsidTr="00E63A3A">
        <w:trPr>
          <w:trHeight w:val="50"/>
        </w:trPr>
        <w:tc>
          <w:tcPr>
            <w:tcW w:w="10314" w:type="dxa"/>
            <w:gridSpan w:val="2"/>
            <w:tcBorders>
              <w:top w:val="single" w:sz="4" w:space="0" w:color="auto"/>
              <w:left w:val="nil"/>
              <w:bottom w:val="single" w:sz="4" w:space="0" w:color="auto"/>
              <w:right w:val="nil"/>
            </w:tcBorders>
          </w:tcPr>
          <w:p w:rsidR="00B35D2C" w:rsidRPr="005F5C12" w:rsidRDefault="00B35D2C" w:rsidP="00B35D2C">
            <w:pPr>
              <w:ind w:left="1117" w:right="790" w:hanging="1117"/>
              <w:rPr>
                <w:rFonts w:ascii="Arial Narrow" w:hAnsi="Arial Narrow" w:cs="Arial"/>
                <w:b/>
                <w:sz w:val="4"/>
                <w:szCs w:val="4"/>
              </w:rPr>
            </w:pPr>
          </w:p>
        </w:tc>
      </w:tr>
      <w:tr w:rsidR="00B35D2C" w:rsidRPr="005F5C12" w:rsidTr="00E63A3A">
        <w:trPr>
          <w:trHeight w:val="721"/>
        </w:trPr>
        <w:tc>
          <w:tcPr>
            <w:tcW w:w="6768" w:type="dxa"/>
            <w:tcBorders>
              <w:top w:val="single" w:sz="4" w:space="0" w:color="auto"/>
            </w:tcBorders>
          </w:tcPr>
          <w:p w:rsidR="00B35D2C" w:rsidRPr="005F5C12" w:rsidRDefault="00B35D2C" w:rsidP="00B35D2C">
            <w:pPr>
              <w:ind w:right="790"/>
              <w:rPr>
                <w:rFonts w:ascii="Arial Narrow" w:hAnsi="Arial Narrow" w:cs="Arial"/>
                <w:b/>
                <w:sz w:val="22"/>
                <w:szCs w:val="22"/>
              </w:rPr>
            </w:pPr>
            <w:r w:rsidRPr="005F5C12">
              <w:rPr>
                <w:rFonts w:ascii="Arial Narrow" w:hAnsi="Arial Narrow" w:cs="Arial"/>
                <w:b/>
                <w:sz w:val="22"/>
                <w:szCs w:val="22"/>
              </w:rPr>
              <w:t>Signature:</w:t>
            </w:r>
          </w:p>
        </w:tc>
        <w:tc>
          <w:tcPr>
            <w:tcW w:w="3546" w:type="dxa"/>
            <w:tcBorders>
              <w:top w:val="single" w:sz="4" w:space="0" w:color="auto"/>
            </w:tcBorders>
          </w:tcPr>
          <w:p w:rsidR="00B35D2C" w:rsidRPr="005F5C12" w:rsidRDefault="00B35D2C" w:rsidP="00B35D2C">
            <w:pPr>
              <w:ind w:left="1117" w:right="790" w:hanging="1117"/>
              <w:rPr>
                <w:rFonts w:ascii="Arial Narrow" w:hAnsi="Arial Narrow" w:cs="Arial"/>
                <w:b/>
                <w:sz w:val="22"/>
                <w:szCs w:val="22"/>
              </w:rPr>
            </w:pPr>
            <w:r w:rsidRPr="005F5C12">
              <w:rPr>
                <w:rFonts w:ascii="Arial Narrow" w:hAnsi="Arial Narrow" w:cs="Arial"/>
                <w:b/>
                <w:sz w:val="22"/>
                <w:szCs w:val="22"/>
              </w:rPr>
              <w:t>Date:</w:t>
            </w:r>
            <w:r w:rsidRPr="005F5C12">
              <w:rPr>
                <w:rFonts w:ascii="Arial Narrow" w:hAnsi="Arial Narrow" w:cs="Arial"/>
                <w:b/>
                <w:sz w:val="22"/>
                <w:szCs w:val="22"/>
              </w:rPr>
              <w:tab/>
            </w:r>
          </w:p>
        </w:tc>
      </w:tr>
    </w:tbl>
    <w:p w:rsidR="00B35D2C" w:rsidRPr="00F13BE6" w:rsidRDefault="00B35D2C" w:rsidP="00B35D2C">
      <w:pPr>
        <w:pStyle w:val="BodyText2"/>
        <w:spacing w:after="0" w:line="240" w:lineRule="auto"/>
        <w:rPr>
          <w:rFonts w:ascii="Arial Narrow" w:hAnsi="Arial Narrow" w:cs="Arial"/>
          <w:sz w:val="22"/>
          <w:szCs w:val="22"/>
        </w:rPr>
      </w:pPr>
    </w:p>
    <w:p w:rsidR="00B35D2C" w:rsidRPr="00F13BE6" w:rsidRDefault="00B35D2C" w:rsidP="00B35D2C">
      <w:pPr>
        <w:jc w:val="center"/>
        <w:rPr>
          <w:rFonts w:ascii="Arial Narrow" w:hAnsi="Arial Narrow" w:cs="Arial"/>
          <w:i/>
          <w:sz w:val="22"/>
          <w:szCs w:val="22"/>
        </w:rPr>
      </w:pPr>
      <w:r w:rsidRPr="00F13BE6">
        <w:rPr>
          <w:rFonts w:ascii="Arial Narrow" w:hAnsi="Arial Narrow" w:cs="Arial"/>
          <w:i/>
          <w:sz w:val="22"/>
          <w:szCs w:val="22"/>
        </w:rPr>
        <w:t>*Forward to your Regional Vocational Educational Consultant (RVEC) for final approval.</w:t>
      </w:r>
    </w:p>
    <w:p w:rsidR="00B35D2C" w:rsidRPr="00F13BE6" w:rsidRDefault="00B35D2C" w:rsidP="00B35D2C">
      <w:pPr>
        <w:pStyle w:val="BodyText2"/>
        <w:spacing w:after="0" w:line="240" w:lineRule="auto"/>
        <w:rPr>
          <w:rFonts w:ascii="Arial Narrow" w:hAnsi="Arial Narrow" w:cs="Arial"/>
          <w:sz w:val="6"/>
          <w:szCs w:val="6"/>
        </w:rPr>
      </w:pPr>
    </w:p>
    <w:p w:rsidR="00B35D2C" w:rsidRPr="00F13BE6" w:rsidRDefault="00B35D2C" w:rsidP="00B35D2C">
      <w:pPr>
        <w:pStyle w:val="BodyText2"/>
        <w:spacing w:after="0" w:line="240" w:lineRule="auto"/>
        <w:rPr>
          <w:rFonts w:ascii="Arial Narrow" w:hAnsi="Arial Narrow" w:cs="Arial"/>
          <w:sz w:val="6"/>
          <w:szCs w:val="6"/>
        </w:rPr>
      </w:pPr>
    </w:p>
    <w:p w:rsidR="00B35D2C" w:rsidRPr="00F13BE6" w:rsidRDefault="00B35D2C" w:rsidP="00B35D2C">
      <w:pPr>
        <w:shd w:val="clear" w:color="auto" w:fill="000000"/>
        <w:ind w:left="1701" w:right="-57" w:hanging="1701"/>
        <w:rPr>
          <w:rFonts w:ascii="Arial Narrow" w:hAnsi="Arial Narrow" w:cs="Arial"/>
          <w:b/>
          <w:szCs w:val="24"/>
        </w:rPr>
      </w:pPr>
      <w:r w:rsidRPr="00F13BE6">
        <w:rPr>
          <w:rFonts w:ascii="Arial Narrow" w:hAnsi="Arial Narrow" w:cs="Arial"/>
          <w:b/>
          <w:szCs w:val="24"/>
        </w:rPr>
        <w:t>SECTION 1</w:t>
      </w:r>
      <w:r w:rsidR="00FA3E98">
        <w:rPr>
          <w:rFonts w:ascii="Arial Narrow" w:hAnsi="Arial Narrow" w:cs="Arial"/>
          <w:b/>
          <w:szCs w:val="24"/>
        </w:rPr>
        <w:t>8</w:t>
      </w:r>
      <w:r w:rsidRPr="00F13BE6">
        <w:rPr>
          <w:rFonts w:ascii="Arial Narrow" w:hAnsi="Arial Narrow" w:cs="Arial"/>
          <w:b/>
          <w:szCs w:val="24"/>
        </w:rPr>
        <w:t xml:space="preserve">C: </w:t>
      </w:r>
      <w:r w:rsidRPr="00F13BE6">
        <w:rPr>
          <w:rFonts w:ascii="Arial Narrow" w:hAnsi="Arial Narrow" w:cs="Arial"/>
          <w:b/>
          <w:szCs w:val="24"/>
        </w:rPr>
        <w:tab/>
        <w:t>RTO DECLARATION AND COMMENT</w:t>
      </w:r>
    </w:p>
    <w:p w:rsidR="00B35D2C" w:rsidRPr="00F13BE6" w:rsidRDefault="00B35D2C" w:rsidP="00B35D2C">
      <w:pPr>
        <w:pStyle w:val="Footer"/>
        <w:tabs>
          <w:tab w:val="clear" w:pos="4153"/>
          <w:tab w:val="clear" w:pos="8306"/>
        </w:tabs>
        <w:rPr>
          <w:rFonts w:ascii="Arial Narrow" w:hAnsi="Arial Narrow" w:cs="Arial"/>
          <w:sz w:val="6"/>
          <w:u w:val="single"/>
        </w:rPr>
      </w:pPr>
    </w:p>
    <w:p w:rsidR="00B35D2C" w:rsidRPr="00F13BE6" w:rsidRDefault="00B35D2C" w:rsidP="00B35D2C">
      <w:pPr>
        <w:jc w:val="both"/>
        <w:rPr>
          <w:rFonts w:ascii="Arial Narrow" w:hAnsi="Arial Narrow" w:cs="Arial"/>
          <w:sz w:val="22"/>
          <w:szCs w:val="22"/>
        </w:rPr>
      </w:pPr>
      <w:r w:rsidRPr="00F13BE6">
        <w:rPr>
          <w:rFonts w:ascii="Arial Narrow" w:hAnsi="Arial Narrow" w:cs="Arial"/>
          <w:sz w:val="22"/>
          <w:szCs w:val="22"/>
        </w:rPr>
        <w:t>The RTO and school have discussed all options for course delivery. Both parties are committed to the implementation of the Entertainment Industry Curriculum Framework.</w:t>
      </w:r>
    </w:p>
    <w:p w:rsidR="00B35D2C" w:rsidRPr="00F13BE6" w:rsidRDefault="00B35D2C" w:rsidP="00B35D2C">
      <w:pPr>
        <w:rPr>
          <w:rFonts w:ascii="Arial Narrow" w:hAnsi="Arial Narrow" w:cs="Arial"/>
          <w:sz w:val="22"/>
          <w:szCs w:val="22"/>
        </w:rPr>
      </w:pPr>
    </w:p>
    <w:p w:rsidR="00B35D2C" w:rsidRPr="00F13BE6" w:rsidRDefault="00B35D2C" w:rsidP="00B35D2C">
      <w:pPr>
        <w:pStyle w:val="BodyText2"/>
        <w:pBdr>
          <w:top w:val="single" w:sz="6" w:space="1" w:color="auto"/>
          <w:left w:val="single" w:sz="6" w:space="4" w:color="auto"/>
          <w:bottom w:val="single" w:sz="6" w:space="1" w:color="auto"/>
          <w:right w:val="single" w:sz="6" w:space="4" w:color="auto"/>
        </w:pBdr>
        <w:spacing w:after="0" w:line="240" w:lineRule="auto"/>
        <w:rPr>
          <w:rFonts w:ascii="Arial Narrow" w:hAnsi="Arial Narrow" w:cs="Arial"/>
          <w:b/>
          <w:sz w:val="22"/>
          <w:szCs w:val="22"/>
        </w:rPr>
      </w:pPr>
      <w:r w:rsidRPr="00F13BE6">
        <w:rPr>
          <w:rFonts w:ascii="Arial Narrow" w:hAnsi="Arial Narrow" w:cs="Arial"/>
          <w:b/>
          <w:sz w:val="22"/>
          <w:szCs w:val="22"/>
        </w:rPr>
        <w:t>Comment:</w:t>
      </w:r>
    </w:p>
    <w:p w:rsidR="00B35D2C" w:rsidRPr="00F13BE6" w:rsidRDefault="00B35D2C" w:rsidP="00B35D2C">
      <w:pPr>
        <w:pStyle w:val="BodyText2"/>
        <w:pBdr>
          <w:top w:val="single" w:sz="6" w:space="1" w:color="auto"/>
          <w:left w:val="single" w:sz="6" w:space="4" w:color="auto"/>
          <w:bottom w:val="single" w:sz="6" w:space="1" w:color="auto"/>
          <w:right w:val="single" w:sz="6" w:space="4" w:color="auto"/>
        </w:pBdr>
        <w:spacing w:after="0" w:line="360" w:lineRule="auto"/>
        <w:rPr>
          <w:rFonts w:ascii="Arial Narrow" w:hAnsi="Arial Narrow" w:cs="Arial"/>
          <w:b/>
          <w:sz w:val="22"/>
          <w:szCs w:val="22"/>
        </w:rPr>
      </w:pPr>
      <w:r>
        <w:rPr>
          <w:rFonts w:ascii="Arial Narrow" w:hAnsi="Arial Narrow" w:cs="Arial"/>
          <w:b/>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8"/>
        <w:gridCol w:w="2160"/>
        <w:gridCol w:w="3688"/>
      </w:tblGrid>
      <w:tr w:rsidR="00B35D2C" w:rsidRPr="005F5C12" w:rsidTr="00E63A3A">
        <w:trPr>
          <w:trHeight w:val="721"/>
        </w:trPr>
        <w:tc>
          <w:tcPr>
            <w:tcW w:w="4608" w:type="dxa"/>
            <w:tcBorders>
              <w:bottom w:val="single" w:sz="4" w:space="0" w:color="auto"/>
            </w:tcBorders>
            <w:vAlign w:val="center"/>
          </w:tcPr>
          <w:p w:rsidR="00B35D2C" w:rsidRPr="005F5C12" w:rsidRDefault="00B35D2C" w:rsidP="00B35D2C">
            <w:pPr>
              <w:ind w:right="790"/>
              <w:rPr>
                <w:rFonts w:ascii="Arial Narrow" w:hAnsi="Arial Narrow" w:cs="Arial"/>
                <w:b/>
                <w:sz w:val="22"/>
                <w:szCs w:val="22"/>
              </w:rPr>
            </w:pPr>
            <w:r w:rsidRPr="005F5C12">
              <w:rPr>
                <w:rFonts w:ascii="Arial Narrow" w:hAnsi="Arial Narrow" w:cs="Arial"/>
                <w:b/>
                <w:sz w:val="22"/>
                <w:szCs w:val="22"/>
              </w:rPr>
              <w:t>Name:</w:t>
            </w:r>
          </w:p>
        </w:tc>
        <w:tc>
          <w:tcPr>
            <w:tcW w:w="5848" w:type="dxa"/>
            <w:gridSpan w:val="2"/>
            <w:tcBorders>
              <w:bottom w:val="single" w:sz="4" w:space="0" w:color="auto"/>
            </w:tcBorders>
            <w:vAlign w:val="center"/>
          </w:tcPr>
          <w:p w:rsidR="00B35D2C" w:rsidRPr="005F5C12" w:rsidRDefault="00B35D2C" w:rsidP="00B35D2C">
            <w:pPr>
              <w:ind w:left="1117" w:right="790" w:hanging="1117"/>
              <w:rPr>
                <w:rFonts w:ascii="Arial Narrow" w:hAnsi="Arial Narrow" w:cs="Arial"/>
                <w:b/>
                <w:sz w:val="22"/>
                <w:szCs w:val="22"/>
              </w:rPr>
            </w:pPr>
            <w:r w:rsidRPr="005F5C12">
              <w:rPr>
                <w:rFonts w:ascii="Arial Narrow" w:hAnsi="Arial Narrow" w:cs="Arial"/>
                <w:b/>
                <w:sz w:val="22"/>
                <w:szCs w:val="22"/>
              </w:rPr>
              <w:t>Position:</w:t>
            </w:r>
            <w:r w:rsidRPr="005F5C12">
              <w:rPr>
                <w:rFonts w:ascii="Arial Narrow" w:hAnsi="Arial Narrow" w:cs="Arial"/>
                <w:b/>
                <w:sz w:val="22"/>
                <w:szCs w:val="22"/>
              </w:rPr>
              <w:tab/>
            </w:r>
          </w:p>
        </w:tc>
      </w:tr>
      <w:tr w:rsidR="00B35D2C" w:rsidRPr="005F5C12" w:rsidTr="00E63A3A">
        <w:trPr>
          <w:trHeight w:val="50"/>
        </w:trPr>
        <w:tc>
          <w:tcPr>
            <w:tcW w:w="10456" w:type="dxa"/>
            <w:gridSpan w:val="3"/>
            <w:tcBorders>
              <w:top w:val="single" w:sz="4" w:space="0" w:color="auto"/>
              <w:left w:val="nil"/>
              <w:bottom w:val="single" w:sz="4" w:space="0" w:color="auto"/>
              <w:right w:val="nil"/>
            </w:tcBorders>
          </w:tcPr>
          <w:p w:rsidR="00B35D2C" w:rsidRPr="005F5C12" w:rsidRDefault="00B35D2C" w:rsidP="00B35D2C">
            <w:pPr>
              <w:ind w:left="1117" w:right="790" w:hanging="1117"/>
              <w:rPr>
                <w:rFonts w:ascii="Arial Narrow" w:hAnsi="Arial Narrow" w:cs="Arial"/>
                <w:b/>
                <w:sz w:val="4"/>
                <w:szCs w:val="4"/>
              </w:rPr>
            </w:pPr>
          </w:p>
        </w:tc>
      </w:tr>
      <w:tr w:rsidR="00B35D2C" w:rsidRPr="005F5C12" w:rsidTr="00E63A3A">
        <w:trPr>
          <w:trHeight w:val="721"/>
        </w:trPr>
        <w:tc>
          <w:tcPr>
            <w:tcW w:w="6768" w:type="dxa"/>
            <w:gridSpan w:val="2"/>
            <w:tcBorders>
              <w:top w:val="single" w:sz="4" w:space="0" w:color="auto"/>
            </w:tcBorders>
          </w:tcPr>
          <w:p w:rsidR="00B35D2C" w:rsidRPr="005F5C12" w:rsidRDefault="00B35D2C" w:rsidP="00B35D2C">
            <w:pPr>
              <w:ind w:right="790"/>
              <w:rPr>
                <w:rFonts w:ascii="Arial Narrow" w:hAnsi="Arial Narrow" w:cs="Arial"/>
                <w:b/>
                <w:sz w:val="22"/>
                <w:szCs w:val="22"/>
              </w:rPr>
            </w:pPr>
            <w:r w:rsidRPr="005F5C12">
              <w:rPr>
                <w:rFonts w:ascii="Arial Narrow" w:hAnsi="Arial Narrow" w:cs="Arial"/>
                <w:b/>
                <w:sz w:val="22"/>
                <w:szCs w:val="22"/>
              </w:rPr>
              <w:t>Signature:</w:t>
            </w:r>
          </w:p>
        </w:tc>
        <w:tc>
          <w:tcPr>
            <w:tcW w:w="3688" w:type="dxa"/>
            <w:tcBorders>
              <w:top w:val="single" w:sz="4" w:space="0" w:color="auto"/>
            </w:tcBorders>
          </w:tcPr>
          <w:p w:rsidR="00B35D2C" w:rsidRPr="005F5C12" w:rsidRDefault="00B35D2C" w:rsidP="00B35D2C">
            <w:pPr>
              <w:ind w:left="1117" w:right="790" w:hanging="1117"/>
              <w:rPr>
                <w:rFonts w:ascii="Arial Narrow" w:hAnsi="Arial Narrow" w:cs="Arial"/>
                <w:b/>
                <w:sz w:val="22"/>
                <w:szCs w:val="22"/>
              </w:rPr>
            </w:pPr>
            <w:r w:rsidRPr="005F5C12">
              <w:rPr>
                <w:rFonts w:ascii="Arial Narrow" w:hAnsi="Arial Narrow" w:cs="Arial"/>
                <w:b/>
                <w:sz w:val="22"/>
                <w:szCs w:val="22"/>
              </w:rPr>
              <w:t>Date:</w:t>
            </w:r>
            <w:r w:rsidRPr="005F5C12">
              <w:rPr>
                <w:rFonts w:ascii="Arial Narrow" w:hAnsi="Arial Narrow" w:cs="Arial"/>
                <w:b/>
                <w:sz w:val="22"/>
                <w:szCs w:val="22"/>
              </w:rPr>
              <w:tab/>
            </w:r>
          </w:p>
        </w:tc>
      </w:tr>
    </w:tbl>
    <w:p w:rsidR="00B35D2C" w:rsidRPr="00F13BE6" w:rsidRDefault="00B35D2C" w:rsidP="00B35D2C">
      <w:pPr>
        <w:rPr>
          <w:rFonts w:ascii="Arial Narrow" w:hAnsi="Arial Narrow" w:cs="Arial"/>
          <w:sz w:val="10"/>
          <w:szCs w:val="1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C0C0C"/>
        <w:tblLook w:val="01E0"/>
      </w:tblPr>
      <w:tblGrid>
        <w:gridCol w:w="10420"/>
      </w:tblGrid>
      <w:tr w:rsidR="00B35D2C" w:rsidRPr="005F5C12" w:rsidTr="00B35D2C">
        <w:tc>
          <w:tcPr>
            <w:tcW w:w="10591" w:type="dxa"/>
            <w:shd w:val="clear" w:color="auto" w:fill="0C0C0C"/>
          </w:tcPr>
          <w:p w:rsidR="00B35D2C" w:rsidRPr="005F5C12" w:rsidRDefault="00B35D2C" w:rsidP="00B35D2C">
            <w:pPr>
              <w:jc w:val="center"/>
              <w:rPr>
                <w:rFonts w:ascii="Arial Narrow" w:hAnsi="Arial Narrow" w:cs="Arial"/>
              </w:rPr>
            </w:pPr>
            <w:r w:rsidRPr="005F5C12">
              <w:rPr>
                <w:rFonts w:ascii="Arial Narrow" w:hAnsi="Arial Narrow" w:cs="Arial"/>
                <w:i/>
              </w:rPr>
              <w:t xml:space="preserve">Please Note: </w:t>
            </w:r>
            <w:r w:rsidRPr="005F5C12">
              <w:rPr>
                <w:rFonts w:ascii="Arial Narrow" w:hAnsi="Arial Narrow" w:cs="Arial"/>
              </w:rPr>
              <w:t>This application will NOT be processed unless the</w:t>
            </w:r>
            <w:r w:rsidRPr="005F5C12">
              <w:rPr>
                <w:rFonts w:ascii="Arial Narrow" w:hAnsi="Arial Narrow" w:cs="Arial"/>
              </w:rPr>
              <w:br/>
              <w:t>Applicant, Principal and RTO sections have been signed.</w:t>
            </w:r>
          </w:p>
        </w:tc>
      </w:tr>
    </w:tbl>
    <w:p w:rsidR="00B35D2C" w:rsidRPr="001372F2" w:rsidRDefault="00B35D2C" w:rsidP="00B35D2C">
      <w:pPr>
        <w:ind w:right="475"/>
        <w:rPr>
          <w:rFonts w:ascii="Arial Narrow" w:hAnsi="Arial Narrow" w:cs="Arial"/>
          <w:sz w:val="20"/>
        </w:rPr>
      </w:pPr>
    </w:p>
    <w:p w:rsidR="00B35D2C" w:rsidRDefault="00B35D2C" w:rsidP="002E0898">
      <w:pPr>
        <w:rPr>
          <w:sz w:val="4"/>
          <w:szCs w:val="4"/>
        </w:rPr>
      </w:pPr>
    </w:p>
    <w:p w:rsidR="00F80812" w:rsidRDefault="00F80812" w:rsidP="002E0898">
      <w:pPr>
        <w:rPr>
          <w:sz w:val="4"/>
          <w:szCs w:val="4"/>
        </w:rPr>
      </w:pPr>
    </w:p>
    <w:p w:rsidR="00F80812" w:rsidRDefault="00F80812" w:rsidP="002E0898">
      <w:pPr>
        <w:rPr>
          <w:sz w:val="4"/>
          <w:szCs w:val="4"/>
        </w:rPr>
      </w:pPr>
    </w:p>
    <w:p w:rsidR="00F80812" w:rsidRDefault="00F80812" w:rsidP="002E0898">
      <w:pPr>
        <w:rPr>
          <w:sz w:val="4"/>
          <w:szCs w:val="4"/>
        </w:rPr>
      </w:pPr>
    </w:p>
    <w:p w:rsidR="00F80812" w:rsidRDefault="00F80812" w:rsidP="002E0898">
      <w:pPr>
        <w:rPr>
          <w:sz w:val="4"/>
          <w:szCs w:val="4"/>
        </w:rPr>
      </w:pPr>
    </w:p>
    <w:p w:rsidR="00F80812" w:rsidRDefault="00F80812" w:rsidP="002E0898">
      <w:pPr>
        <w:rPr>
          <w:sz w:val="4"/>
          <w:szCs w:val="4"/>
        </w:rPr>
      </w:pPr>
    </w:p>
    <w:p w:rsidR="00F80812" w:rsidRDefault="00F80812" w:rsidP="002E0898">
      <w:pPr>
        <w:rPr>
          <w:sz w:val="4"/>
          <w:szCs w:val="4"/>
        </w:rPr>
      </w:pPr>
    </w:p>
    <w:p w:rsidR="00F80812" w:rsidRDefault="00F80812" w:rsidP="002E0898">
      <w:pPr>
        <w:rPr>
          <w:sz w:val="4"/>
          <w:szCs w:val="4"/>
        </w:rPr>
      </w:pPr>
    </w:p>
    <w:p w:rsidR="00F80812" w:rsidRDefault="00F80812" w:rsidP="002E0898">
      <w:pPr>
        <w:rPr>
          <w:sz w:val="4"/>
          <w:szCs w:val="4"/>
        </w:rPr>
      </w:pPr>
    </w:p>
    <w:p w:rsidR="00F80812" w:rsidRDefault="00F80812" w:rsidP="002E0898">
      <w:pPr>
        <w:rPr>
          <w:sz w:val="4"/>
          <w:szCs w:val="4"/>
        </w:rPr>
      </w:pPr>
    </w:p>
    <w:p w:rsidR="00F80812" w:rsidRDefault="00F80812" w:rsidP="002E0898">
      <w:pPr>
        <w:rPr>
          <w:sz w:val="4"/>
          <w:szCs w:val="4"/>
        </w:rPr>
      </w:pPr>
    </w:p>
    <w:p w:rsidR="00E87768" w:rsidRDefault="00E87768" w:rsidP="002E0898">
      <w:pPr>
        <w:rPr>
          <w:sz w:val="4"/>
          <w:szCs w:val="4"/>
        </w:rPr>
      </w:pPr>
    </w:p>
    <w:p w:rsidR="00364B9D" w:rsidRDefault="00364B9D" w:rsidP="00364B9D">
      <w:pPr>
        <w:pBdr>
          <w:top w:val="single" w:sz="6" w:space="0" w:color="auto"/>
          <w:left w:val="single" w:sz="6" w:space="0" w:color="auto"/>
          <w:bottom w:val="single" w:sz="6" w:space="0" w:color="auto"/>
          <w:right w:val="single" w:sz="6" w:space="0" w:color="auto"/>
        </w:pBdr>
        <w:shd w:val="solid" w:color="CDCDCD" w:fill="D9D9D9"/>
        <w:tabs>
          <w:tab w:val="center" w:pos="4513"/>
        </w:tabs>
        <w:rPr>
          <w:rFonts w:ascii="Arial Narrow" w:hAnsi="Arial Narrow" w:cs="Arial"/>
          <w:b/>
          <w:sz w:val="32"/>
          <w:szCs w:val="32"/>
        </w:rPr>
      </w:pPr>
      <w:r>
        <w:rPr>
          <w:rFonts w:ascii="Arial Narrow" w:hAnsi="Arial Narrow" w:cs="Arial"/>
          <w:b/>
          <w:sz w:val="32"/>
          <w:szCs w:val="32"/>
        </w:rPr>
        <w:tab/>
        <w:t>VET ENTERTAINMENT INDUSTRY APPLICATION GUIDELINES</w:t>
      </w:r>
    </w:p>
    <w:p w:rsidR="00364B9D" w:rsidRDefault="00364B9D" w:rsidP="00364B9D">
      <w:pPr>
        <w:rPr>
          <w:szCs w:val="24"/>
        </w:rPr>
      </w:pPr>
    </w:p>
    <w:p w:rsidR="00364B9D" w:rsidRDefault="00364B9D" w:rsidP="00364B9D">
      <w:pPr>
        <w:jc w:val="both"/>
        <w:rPr>
          <w:rFonts w:ascii="Arial Narrow" w:hAnsi="Arial Narrow"/>
          <w:b/>
        </w:rPr>
      </w:pPr>
      <w:r>
        <w:rPr>
          <w:rFonts w:ascii="Arial Narrow" w:hAnsi="Arial Narrow"/>
          <w:b/>
          <w:noProof/>
          <w:lang w:eastAsia="en-AU"/>
        </w:rPr>
        <w:drawing>
          <wp:anchor distT="0" distB="0" distL="114300" distR="114300" simplePos="0" relativeHeight="251662848" behindDoc="1" locked="0" layoutInCell="1" allowOverlap="0">
            <wp:simplePos x="0" y="0"/>
            <wp:positionH relativeFrom="column">
              <wp:posOffset>4850765</wp:posOffset>
            </wp:positionH>
            <wp:positionV relativeFrom="paragraph">
              <wp:posOffset>78105</wp:posOffset>
            </wp:positionV>
            <wp:extent cx="1524000" cy="485775"/>
            <wp:effectExtent l="19050" t="0" r="0" b="0"/>
            <wp:wrapSquare wrapText="bothSides"/>
            <wp:docPr id="180" name="Picture 12" descr="corp-comms:1A_DEC_logo_stationery:Logos:PNGs:DEC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orp-comms:1A_DEC_logo_stationery:Logos:PNGs:DEC_Black.png"/>
                    <pic:cNvPicPr>
                      <a:picLocks noChangeAspect="1" noChangeArrowheads="1"/>
                    </pic:cNvPicPr>
                  </pic:nvPicPr>
                  <pic:blipFill>
                    <a:blip r:embed="rId8" cstate="print"/>
                    <a:srcRect/>
                    <a:stretch>
                      <a:fillRect/>
                    </a:stretch>
                  </pic:blipFill>
                  <pic:spPr bwMode="auto">
                    <a:xfrm>
                      <a:off x="0" y="0"/>
                      <a:ext cx="1524000" cy="485775"/>
                    </a:xfrm>
                    <a:prstGeom prst="rect">
                      <a:avLst/>
                    </a:prstGeom>
                    <a:noFill/>
                    <a:ln w="9525">
                      <a:noFill/>
                      <a:miter lim="800000"/>
                      <a:headEnd/>
                      <a:tailEnd/>
                    </a:ln>
                  </pic:spPr>
                </pic:pic>
              </a:graphicData>
            </a:graphic>
          </wp:anchor>
        </w:drawing>
      </w:r>
      <w:r>
        <w:rPr>
          <w:rFonts w:ascii="Arial Narrow" w:hAnsi="Arial Narrow"/>
          <w:b/>
        </w:rPr>
        <w:t xml:space="preserve">CERTIFICATE III Live Production, Theatre &amp; Events (Technical Operations) </w:t>
      </w:r>
    </w:p>
    <w:p w:rsidR="00364B9D" w:rsidRDefault="00364B9D" w:rsidP="00364B9D">
      <w:pPr>
        <w:jc w:val="both"/>
        <w:rPr>
          <w:rFonts w:ascii="Arial Narrow" w:hAnsi="Arial Narrow"/>
          <w:b/>
        </w:rPr>
      </w:pPr>
    </w:p>
    <w:p w:rsidR="00364B9D" w:rsidRDefault="00364B9D" w:rsidP="00364B9D">
      <w:pPr>
        <w:jc w:val="both"/>
        <w:rPr>
          <w:rFonts w:ascii="Arial Narrow" w:hAnsi="Arial Narrow"/>
        </w:rPr>
      </w:pPr>
      <w:r>
        <w:rPr>
          <w:rFonts w:ascii="Arial Narrow" w:hAnsi="Arial Narrow"/>
        </w:rPr>
        <w:t>Delivered at The National Institute of Dramatic Art (NIDA) on behalf of the NSW Department of Education &amp; Communities, Catholic Education Commission and the Association of Independent Schools</w:t>
      </w:r>
    </w:p>
    <w:p w:rsidR="00364B9D" w:rsidRDefault="00364B9D" w:rsidP="00364B9D">
      <w:pPr>
        <w:pBdr>
          <w:bottom w:val="single" w:sz="12" w:space="1" w:color="auto"/>
        </w:pBdr>
        <w:jc w:val="both"/>
        <w:rPr>
          <w:rFonts w:ascii="Arial Narrow" w:hAnsi="Arial Narrow"/>
        </w:rPr>
      </w:pPr>
    </w:p>
    <w:p w:rsidR="00364B9D" w:rsidRDefault="00364B9D" w:rsidP="00364B9D">
      <w:pPr>
        <w:jc w:val="both"/>
        <w:rPr>
          <w:rFonts w:ascii="Arial Narrow" w:hAnsi="Arial Narrow"/>
        </w:rPr>
      </w:pP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p>
    <w:p w:rsidR="00364B9D" w:rsidRDefault="00364B9D" w:rsidP="00364B9D">
      <w:pPr>
        <w:jc w:val="both"/>
        <w:rPr>
          <w:rFonts w:ascii="Arial Narrow" w:hAnsi="Arial Narrow"/>
        </w:rPr>
      </w:pPr>
      <w:r>
        <w:rPr>
          <w:rFonts w:ascii="Arial Narrow" w:hAnsi="Arial Narrow"/>
        </w:rPr>
        <w:t xml:space="preserve">The Certificate III Live Production, Theatre &amp; Events (Technical Operations) program for HSC Entertainment Industry Teachers was developed by the school sectors and NIDA to ensure that Entertainment Industry teachers across NSW are consistently trained. </w:t>
      </w:r>
    </w:p>
    <w:p w:rsidR="00364B9D" w:rsidRDefault="00364B9D" w:rsidP="00364B9D">
      <w:pPr>
        <w:jc w:val="both"/>
        <w:rPr>
          <w:rFonts w:ascii="Arial Narrow" w:hAnsi="Arial Narrow"/>
        </w:rPr>
      </w:pPr>
      <w:r>
        <w:rPr>
          <w:rFonts w:ascii="Arial Narrow" w:hAnsi="Arial Narrow"/>
        </w:rPr>
        <w:t xml:space="preserve"> </w:t>
      </w:r>
    </w:p>
    <w:p w:rsidR="00364B9D" w:rsidRDefault="00364B9D" w:rsidP="00364B9D">
      <w:pPr>
        <w:jc w:val="both"/>
        <w:rPr>
          <w:rFonts w:ascii="Arial Narrow" w:hAnsi="Arial Narrow"/>
        </w:rPr>
      </w:pPr>
      <w:r>
        <w:rPr>
          <w:rFonts w:ascii="Arial Narrow" w:hAnsi="Arial Narrow"/>
        </w:rPr>
        <w:t xml:space="preserve">The course is an upskilling program run over ten days. </w:t>
      </w:r>
    </w:p>
    <w:p w:rsidR="00364B9D" w:rsidRDefault="00364B9D" w:rsidP="00364B9D">
      <w:pPr>
        <w:jc w:val="both"/>
        <w:rPr>
          <w:rFonts w:ascii="Arial Narrow" w:hAnsi="Arial Narrow"/>
        </w:rPr>
      </w:pPr>
    </w:p>
    <w:p w:rsidR="00364B9D" w:rsidRDefault="00364B9D" w:rsidP="00364B9D">
      <w:pPr>
        <w:jc w:val="both"/>
        <w:rPr>
          <w:rFonts w:ascii="Arial Narrow" w:hAnsi="Arial Narrow"/>
        </w:rPr>
      </w:pPr>
      <w:r>
        <w:rPr>
          <w:rFonts w:ascii="Arial Narrow" w:hAnsi="Arial Narrow"/>
        </w:rPr>
        <w:t>When applying for a place on Certificate III Live Production, Theatre &amp; Events (Technical Operations) RTO managers, sector office personnel and applicants need to bear in mind the following requirements:</w:t>
      </w:r>
    </w:p>
    <w:p w:rsidR="00364B9D" w:rsidRDefault="00364B9D" w:rsidP="00364B9D">
      <w:pPr>
        <w:jc w:val="both"/>
        <w:rPr>
          <w:rFonts w:ascii="Arial Narrow" w:hAnsi="Arial Narrow"/>
        </w:rPr>
      </w:pPr>
    </w:p>
    <w:p w:rsidR="00364B9D" w:rsidRDefault="00364B9D" w:rsidP="00364B9D">
      <w:pPr>
        <w:jc w:val="both"/>
        <w:rPr>
          <w:rFonts w:ascii="Arial Narrow" w:hAnsi="Arial Narrow"/>
        </w:rPr>
      </w:pPr>
      <w:r w:rsidRPr="00CE1122">
        <w:rPr>
          <w:rFonts w:ascii="Arial Narrow" w:hAnsi="Arial Narrow"/>
        </w:rPr>
        <w:t>1.</w:t>
      </w:r>
      <w:r>
        <w:rPr>
          <w:rFonts w:ascii="Arial Narrow" w:hAnsi="Arial Narrow"/>
          <w:b/>
        </w:rPr>
        <w:t xml:space="preserve"> Applicants must be able to demonstrate knowledge and experience in three out of the four core areas:</w:t>
      </w:r>
    </w:p>
    <w:p w:rsidR="00364B9D" w:rsidRDefault="00364B9D" w:rsidP="00364B9D">
      <w:pPr>
        <w:ind w:left="360"/>
        <w:jc w:val="both"/>
        <w:rPr>
          <w:rFonts w:ascii="Arial Narrow" w:hAnsi="Arial Narrow"/>
          <w:sz w:val="20"/>
        </w:rPr>
      </w:pPr>
    </w:p>
    <w:p w:rsidR="00364B9D" w:rsidRDefault="00364B9D" w:rsidP="00364B9D">
      <w:pPr>
        <w:numPr>
          <w:ilvl w:val="0"/>
          <w:numId w:val="42"/>
        </w:numPr>
        <w:jc w:val="both"/>
        <w:rPr>
          <w:rFonts w:ascii="Arial Narrow" w:hAnsi="Arial Narrow"/>
          <w:b/>
          <w:szCs w:val="24"/>
        </w:rPr>
      </w:pPr>
      <w:r>
        <w:rPr>
          <w:rFonts w:ascii="Arial Narrow" w:hAnsi="Arial Narrow"/>
          <w:b/>
        </w:rPr>
        <w:t xml:space="preserve">Audio: </w:t>
      </w:r>
      <w:r>
        <w:rPr>
          <w:rFonts w:ascii="Arial Narrow" w:hAnsi="Arial Narrow"/>
        </w:rPr>
        <w:t xml:space="preserve">understanding of connecting the system, cables, speakers, PA, microphones, and basic operation of an audio console </w:t>
      </w:r>
    </w:p>
    <w:p w:rsidR="00364B9D" w:rsidRDefault="00364B9D" w:rsidP="00364B9D">
      <w:pPr>
        <w:numPr>
          <w:ilvl w:val="0"/>
          <w:numId w:val="42"/>
        </w:numPr>
        <w:jc w:val="both"/>
        <w:rPr>
          <w:rFonts w:ascii="Arial Narrow" w:hAnsi="Arial Narrow"/>
          <w:b/>
        </w:rPr>
      </w:pPr>
      <w:r>
        <w:rPr>
          <w:rFonts w:ascii="Arial Narrow" w:hAnsi="Arial Narrow"/>
          <w:b/>
        </w:rPr>
        <w:t xml:space="preserve">Lighting: </w:t>
      </w:r>
      <w:r>
        <w:rPr>
          <w:rFonts w:ascii="Arial Narrow" w:hAnsi="Arial Narrow"/>
        </w:rPr>
        <w:t>understanding lantern types, cabling, rigging, patching and basic operation of a digital Lighting console</w:t>
      </w:r>
    </w:p>
    <w:p w:rsidR="00364B9D" w:rsidRDefault="00364B9D" w:rsidP="00364B9D">
      <w:pPr>
        <w:numPr>
          <w:ilvl w:val="0"/>
          <w:numId w:val="42"/>
        </w:numPr>
        <w:jc w:val="both"/>
        <w:rPr>
          <w:rFonts w:ascii="Arial Narrow" w:hAnsi="Arial Narrow"/>
          <w:b/>
        </w:rPr>
      </w:pPr>
      <w:r>
        <w:rPr>
          <w:rFonts w:ascii="Arial Narrow" w:hAnsi="Arial Narrow"/>
          <w:b/>
        </w:rPr>
        <w:t xml:space="preserve">Staging: </w:t>
      </w:r>
      <w:r>
        <w:rPr>
          <w:rFonts w:ascii="Arial Narrow" w:hAnsi="Arial Narrow"/>
        </w:rPr>
        <w:t xml:space="preserve">knowledge of basic stage terminology and scenic elements, understanding marking up the stage and scene changes </w:t>
      </w:r>
    </w:p>
    <w:p w:rsidR="00364B9D" w:rsidRDefault="00364B9D" w:rsidP="00364B9D">
      <w:pPr>
        <w:numPr>
          <w:ilvl w:val="0"/>
          <w:numId w:val="42"/>
        </w:numPr>
        <w:jc w:val="both"/>
        <w:rPr>
          <w:rFonts w:ascii="Arial Narrow" w:hAnsi="Arial Narrow"/>
        </w:rPr>
      </w:pPr>
      <w:r>
        <w:rPr>
          <w:rFonts w:ascii="Arial Narrow" w:hAnsi="Arial Narrow"/>
          <w:b/>
        </w:rPr>
        <w:t>Vision</w:t>
      </w:r>
      <w:r>
        <w:rPr>
          <w:rFonts w:ascii="Arial Narrow" w:hAnsi="Arial Narrow"/>
        </w:rPr>
        <w:t xml:space="preserve"> knowledge and understanding of connectors and signal chain, meaning and use of electrical measurements, familiarity with major types of AV equipment, e.g. projectors (NB. This is the most technical subject in the course)</w:t>
      </w:r>
    </w:p>
    <w:p w:rsidR="00364B9D" w:rsidRDefault="00364B9D" w:rsidP="00364B9D">
      <w:pPr>
        <w:ind w:left="720"/>
        <w:jc w:val="both"/>
        <w:rPr>
          <w:rFonts w:ascii="Arial Narrow" w:hAnsi="Arial Narrow"/>
        </w:rPr>
      </w:pPr>
    </w:p>
    <w:p w:rsidR="00364B9D" w:rsidRDefault="00364B9D" w:rsidP="00364B9D">
      <w:pPr>
        <w:jc w:val="both"/>
        <w:rPr>
          <w:rFonts w:ascii="Arial Narrow" w:hAnsi="Arial Narrow"/>
        </w:rPr>
      </w:pPr>
      <w:r>
        <w:rPr>
          <w:rFonts w:ascii="Arial Narrow" w:hAnsi="Arial Narrow"/>
        </w:rPr>
        <w:t xml:space="preserve">Knowledge and experience can be demonstrated by providing evidence of attendance at a training course attended within the last 5 years, through completion of unit/s from a Registered Training Organisation, or via evidence of work undertaken at either professional or amateur level. </w:t>
      </w:r>
    </w:p>
    <w:p w:rsidR="00364B9D" w:rsidRDefault="00364B9D" w:rsidP="00364B9D">
      <w:pPr>
        <w:ind w:left="720"/>
        <w:jc w:val="both"/>
        <w:rPr>
          <w:rFonts w:ascii="Arial Narrow" w:hAnsi="Arial Narrow"/>
        </w:rPr>
      </w:pPr>
    </w:p>
    <w:p w:rsidR="00364B9D" w:rsidRDefault="00364B9D" w:rsidP="00364B9D">
      <w:pPr>
        <w:jc w:val="both"/>
        <w:rPr>
          <w:rFonts w:ascii="Arial Narrow" w:hAnsi="Arial Narrow"/>
        </w:rPr>
      </w:pPr>
      <w:r w:rsidRPr="00CE1122">
        <w:rPr>
          <w:rFonts w:ascii="Arial Narrow" w:hAnsi="Arial Narrow"/>
        </w:rPr>
        <w:t>2.</w:t>
      </w:r>
      <w:r>
        <w:rPr>
          <w:rFonts w:ascii="Arial Narrow" w:hAnsi="Arial Narrow"/>
        </w:rPr>
        <w:t xml:space="preserve"> </w:t>
      </w:r>
      <w:r>
        <w:rPr>
          <w:rFonts w:ascii="Arial Narrow" w:hAnsi="Arial Narrow"/>
          <w:b/>
        </w:rPr>
        <w:t xml:space="preserve">Participants need to have at least </w:t>
      </w:r>
      <w:r>
        <w:rPr>
          <w:rFonts w:ascii="Arial Narrow" w:hAnsi="Arial Narrow"/>
          <w:b/>
          <w:i/>
        </w:rPr>
        <w:t>one</w:t>
      </w:r>
      <w:r>
        <w:rPr>
          <w:rFonts w:ascii="Arial Narrow" w:hAnsi="Arial Narrow"/>
          <w:b/>
        </w:rPr>
        <w:t xml:space="preserve"> industry production experience in a technical role.</w:t>
      </w:r>
      <w:r>
        <w:rPr>
          <w:rFonts w:ascii="Arial Narrow" w:hAnsi="Arial Narrow"/>
        </w:rPr>
        <w:t xml:space="preserve"> Involvement with amateur theatre is recognised. Other types of organisations or venues could be local theatres, semi-professional groups, and arts centres with performance spaces or professional theatres. Participants need to provide evidence of this in their application (e.g. a supporting letter from a supervisor at the venue or company detailing the activities of a role undertaken there). Additional evidence could be a personal log book showing what activities an applicant undertook during the placement or professional role. </w:t>
      </w:r>
    </w:p>
    <w:p w:rsidR="00364B9D" w:rsidRDefault="00364B9D" w:rsidP="00364B9D">
      <w:pPr>
        <w:ind w:left="360"/>
        <w:jc w:val="both"/>
        <w:rPr>
          <w:rFonts w:ascii="Arial Narrow" w:hAnsi="Arial Narrow"/>
        </w:rPr>
      </w:pPr>
    </w:p>
    <w:p w:rsidR="00364B9D" w:rsidRDefault="00364B9D" w:rsidP="00364B9D">
      <w:pPr>
        <w:jc w:val="both"/>
        <w:rPr>
          <w:rFonts w:ascii="Arial Narrow" w:hAnsi="Arial Narrow"/>
        </w:rPr>
      </w:pPr>
      <w:r>
        <w:rPr>
          <w:rFonts w:ascii="Arial Narrow" w:hAnsi="Arial Narrow"/>
        </w:rPr>
        <w:t xml:space="preserve">3. </w:t>
      </w:r>
      <w:r>
        <w:rPr>
          <w:rFonts w:ascii="Arial Narrow" w:hAnsi="Arial Narrow"/>
          <w:b/>
        </w:rPr>
        <w:t>Other technical roles can be school based.</w:t>
      </w:r>
      <w:r>
        <w:rPr>
          <w:rFonts w:ascii="Arial Narrow" w:hAnsi="Arial Narrow"/>
        </w:rPr>
        <w:t xml:space="preserve"> Appropriate evidence could include a letter from the technical manager, senior colleague or the Principal detailing the work an applicant has undertaken on a school production or within the school and a copy of a program showing which role(s) an applicant undertook on a production. Additional evidence could include a personal log book showing what activities an applicant undertook during the placement or professional role.</w:t>
      </w:r>
    </w:p>
    <w:p w:rsidR="00364B9D" w:rsidRDefault="00364B9D" w:rsidP="00364B9D">
      <w:pPr>
        <w:jc w:val="both"/>
        <w:rPr>
          <w:rFonts w:ascii="Arial Narrow" w:hAnsi="Arial Narrow"/>
          <w:b/>
        </w:rPr>
      </w:pPr>
    </w:p>
    <w:p w:rsidR="00364B9D" w:rsidRDefault="00364B9D" w:rsidP="00364B9D">
      <w:pPr>
        <w:jc w:val="both"/>
        <w:rPr>
          <w:rFonts w:ascii="Arial Narrow" w:hAnsi="Arial Narrow"/>
          <w:b/>
        </w:rPr>
      </w:pPr>
    </w:p>
    <w:p w:rsidR="00364B9D" w:rsidRDefault="00364B9D" w:rsidP="00364B9D">
      <w:pPr>
        <w:jc w:val="both"/>
        <w:rPr>
          <w:rFonts w:ascii="Arial Narrow" w:hAnsi="Arial Narrow"/>
          <w:b/>
        </w:rPr>
      </w:pPr>
    </w:p>
    <w:p w:rsidR="00364B9D" w:rsidRDefault="00364B9D" w:rsidP="00364B9D">
      <w:pPr>
        <w:jc w:val="both"/>
        <w:rPr>
          <w:rFonts w:ascii="Arial Narrow" w:hAnsi="Arial Narrow"/>
          <w:b/>
        </w:rPr>
      </w:pPr>
    </w:p>
    <w:p w:rsidR="00364B9D" w:rsidRDefault="00364B9D" w:rsidP="00364B9D">
      <w:pPr>
        <w:jc w:val="both"/>
        <w:rPr>
          <w:rFonts w:ascii="Arial Narrow" w:hAnsi="Arial Narrow"/>
          <w:b/>
        </w:rPr>
      </w:pPr>
    </w:p>
    <w:p w:rsidR="00364B9D" w:rsidRDefault="00364B9D" w:rsidP="00364B9D">
      <w:pPr>
        <w:jc w:val="both"/>
        <w:rPr>
          <w:rFonts w:ascii="Arial Narrow" w:hAnsi="Arial Narrow"/>
          <w:b/>
        </w:rPr>
      </w:pPr>
    </w:p>
    <w:p w:rsidR="00364B9D" w:rsidRDefault="00364B9D" w:rsidP="00364B9D">
      <w:pPr>
        <w:jc w:val="both"/>
        <w:rPr>
          <w:rFonts w:ascii="Arial Narrow" w:hAnsi="Arial Narrow"/>
          <w:b/>
        </w:rPr>
      </w:pPr>
    </w:p>
    <w:p w:rsidR="00364B9D" w:rsidRPr="00CE1122" w:rsidRDefault="00364B9D" w:rsidP="00364B9D">
      <w:pPr>
        <w:rPr>
          <w:rFonts w:ascii="Arial Narrow" w:hAnsi="Arial Narrow" w:cs="Arial"/>
          <w:b/>
        </w:rPr>
      </w:pPr>
      <w:r w:rsidRPr="00CE1122">
        <w:rPr>
          <w:rFonts w:ascii="Arial Narrow" w:hAnsi="Arial Narrow" w:cs="Arial"/>
          <w:b/>
        </w:rPr>
        <w:lastRenderedPageBreak/>
        <w:t>Examples of Suitable Evidence may include:</w:t>
      </w:r>
    </w:p>
    <w:p w:rsidR="00364B9D" w:rsidRPr="00CE1122" w:rsidRDefault="00364B9D" w:rsidP="00364B9D">
      <w:pPr>
        <w:rPr>
          <w:rFonts w:ascii="Arial Narrow" w:hAnsi="Arial Narrow" w:cs="Arial"/>
          <w:sz w:val="22"/>
          <w:szCs w:val="22"/>
        </w:rPr>
      </w:pPr>
    </w:p>
    <w:p w:rsidR="00364B9D" w:rsidRPr="00CE1122" w:rsidRDefault="00364B9D" w:rsidP="00364B9D">
      <w:pPr>
        <w:pStyle w:val="ListParagraph"/>
        <w:numPr>
          <w:ilvl w:val="0"/>
          <w:numId w:val="43"/>
        </w:numPr>
        <w:rPr>
          <w:rFonts w:ascii="Arial Narrow" w:hAnsi="Arial Narrow" w:cs="Arial"/>
          <w:szCs w:val="24"/>
        </w:rPr>
      </w:pPr>
      <w:r w:rsidRPr="00CE1122">
        <w:rPr>
          <w:rFonts w:ascii="Arial Narrow" w:hAnsi="Arial Narrow" w:cs="Arial"/>
          <w:szCs w:val="24"/>
        </w:rPr>
        <w:t>A detailed Resume covering industry-related work, with particular reference to technical roles. Please list technical roles undertaken on shows and venues. Include professional venues, community theatre venues and school shows</w:t>
      </w:r>
    </w:p>
    <w:p w:rsidR="00364B9D" w:rsidRPr="00CE1122" w:rsidRDefault="00364B9D" w:rsidP="00364B9D">
      <w:pPr>
        <w:pStyle w:val="ListParagraph"/>
        <w:numPr>
          <w:ilvl w:val="0"/>
          <w:numId w:val="43"/>
        </w:numPr>
        <w:rPr>
          <w:rFonts w:ascii="Arial Narrow" w:hAnsi="Arial Narrow" w:cs="Arial"/>
          <w:szCs w:val="24"/>
        </w:rPr>
      </w:pPr>
      <w:r w:rsidRPr="00CE1122">
        <w:rPr>
          <w:rFonts w:ascii="Arial Narrow" w:hAnsi="Arial Narrow" w:cs="Arial"/>
          <w:szCs w:val="24"/>
        </w:rPr>
        <w:t xml:space="preserve">Letters of employment from theatre venues / theatre companies / Entertainment Industry </w:t>
      </w:r>
    </w:p>
    <w:p w:rsidR="00364B9D" w:rsidRPr="00CE1122" w:rsidRDefault="00364B9D" w:rsidP="00364B9D">
      <w:pPr>
        <w:pStyle w:val="ListParagraph"/>
        <w:numPr>
          <w:ilvl w:val="0"/>
          <w:numId w:val="43"/>
        </w:numPr>
        <w:rPr>
          <w:rFonts w:ascii="Arial Narrow" w:hAnsi="Arial Narrow" w:cs="Arial"/>
          <w:szCs w:val="24"/>
        </w:rPr>
      </w:pPr>
      <w:r w:rsidRPr="00CE1122">
        <w:rPr>
          <w:rFonts w:ascii="Arial Narrow" w:hAnsi="Arial Narrow" w:cs="Arial"/>
          <w:szCs w:val="24"/>
        </w:rPr>
        <w:t xml:space="preserve">Theatre programs showing your name and technical role </w:t>
      </w:r>
    </w:p>
    <w:p w:rsidR="00364B9D" w:rsidRDefault="00364B9D" w:rsidP="00364B9D">
      <w:pPr>
        <w:pStyle w:val="ListParagraph"/>
        <w:numPr>
          <w:ilvl w:val="0"/>
          <w:numId w:val="43"/>
        </w:numPr>
        <w:spacing w:before="40"/>
        <w:rPr>
          <w:rFonts w:ascii="Arial Narrow" w:hAnsi="Arial Narrow" w:cs="Arial"/>
          <w:szCs w:val="24"/>
        </w:rPr>
      </w:pPr>
      <w:r w:rsidRPr="00CE1122">
        <w:rPr>
          <w:rFonts w:ascii="Arial Narrow" w:hAnsi="Arial Narrow" w:cs="Arial"/>
          <w:szCs w:val="24"/>
        </w:rPr>
        <w:t>Academic transcripts from awarded qualifications, as pertinent to the units of competency</w:t>
      </w:r>
    </w:p>
    <w:p w:rsidR="00364B9D" w:rsidRPr="00CE1122" w:rsidRDefault="00364B9D" w:rsidP="00364B9D">
      <w:pPr>
        <w:pStyle w:val="ListParagraph"/>
        <w:numPr>
          <w:ilvl w:val="0"/>
          <w:numId w:val="43"/>
        </w:numPr>
        <w:spacing w:before="40"/>
        <w:rPr>
          <w:rFonts w:ascii="Arial Narrow" w:hAnsi="Arial Narrow" w:cs="Arial"/>
          <w:szCs w:val="24"/>
        </w:rPr>
      </w:pPr>
      <w:r w:rsidRPr="00CE1122">
        <w:rPr>
          <w:rFonts w:ascii="Arial Narrow" w:hAnsi="Arial Narrow" w:cs="Arial"/>
          <w:szCs w:val="24"/>
        </w:rPr>
        <w:t>Copies of certificates and other statements gained by completing training programs in relevant subject areas</w:t>
      </w:r>
    </w:p>
    <w:p w:rsidR="00364B9D" w:rsidRPr="00CE1122" w:rsidRDefault="00364B9D" w:rsidP="00364B9D">
      <w:pPr>
        <w:pStyle w:val="ListParagraph"/>
        <w:numPr>
          <w:ilvl w:val="0"/>
          <w:numId w:val="43"/>
        </w:numPr>
        <w:spacing w:before="40"/>
        <w:rPr>
          <w:rFonts w:ascii="Arial Narrow" w:hAnsi="Arial Narrow" w:cs="Arial"/>
          <w:szCs w:val="24"/>
        </w:rPr>
      </w:pPr>
      <w:r w:rsidRPr="00CE1122">
        <w:rPr>
          <w:rFonts w:ascii="Arial Narrow" w:hAnsi="Arial Narrow" w:cs="Arial"/>
          <w:szCs w:val="24"/>
        </w:rPr>
        <w:t>References or testimonials, on letterhead, from your Industry employer or colleagues outlining your responsibilities</w:t>
      </w:r>
    </w:p>
    <w:p w:rsidR="00364B9D" w:rsidRPr="00CE1122" w:rsidRDefault="00364B9D" w:rsidP="00364B9D">
      <w:pPr>
        <w:pStyle w:val="ListParagraph"/>
        <w:numPr>
          <w:ilvl w:val="0"/>
          <w:numId w:val="43"/>
        </w:numPr>
        <w:spacing w:before="40" w:line="240" w:lineRule="atLeast"/>
        <w:jc w:val="both"/>
        <w:rPr>
          <w:rFonts w:ascii="Arial Narrow" w:hAnsi="Arial Narrow" w:cs="Arial"/>
          <w:szCs w:val="24"/>
        </w:rPr>
      </w:pPr>
      <w:r w:rsidRPr="00CE1122">
        <w:rPr>
          <w:rFonts w:ascii="Arial Narrow" w:hAnsi="Arial Narrow" w:cs="Arial"/>
          <w:szCs w:val="24"/>
        </w:rPr>
        <w:t>References from industry outlining your responsibilities and skills during periods of employment or work-based experience undertaken with them</w:t>
      </w:r>
    </w:p>
    <w:p w:rsidR="00364B9D" w:rsidRPr="00CE1122" w:rsidRDefault="00364B9D" w:rsidP="00364B9D">
      <w:pPr>
        <w:pStyle w:val="ListParagraph"/>
        <w:numPr>
          <w:ilvl w:val="0"/>
          <w:numId w:val="43"/>
        </w:numPr>
        <w:spacing w:before="40"/>
        <w:rPr>
          <w:rFonts w:ascii="Arial Narrow" w:hAnsi="Arial Narrow" w:cs="Arial"/>
          <w:szCs w:val="24"/>
        </w:rPr>
      </w:pPr>
      <w:r w:rsidRPr="00CE1122">
        <w:rPr>
          <w:rFonts w:ascii="Arial Narrow" w:hAnsi="Arial Narrow" w:cs="Arial"/>
          <w:szCs w:val="24"/>
        </w:rPr>
        <w:t>Written descriptions of work-based experience, verified by a third party</w:t>
      </w:r>
    </w:p>
    <w:p w:rsidR="00364B9D" w:rsidRPr="00CE1122" w:rsidRDefault="00364B9D" w:rsidP="00364B9D">
      <w:pPr>
        <w:pStyle w:val="ListParagraph"/>
        <w:numPr>
          <w:ilvl w:val="0"/>
          <w:numId w:val="43"/>
        </w:numPr>
        <w:spacing w:before="40"/>
        <w:rPr>
          <w:rFonts w:ascii="Arial Narrow" w:hAnsi="Arial Narrow" w:cs="Arial"/>
          <w:szCs w:val="24"/>
        </w:rPr>
      </w:pPr>
      <w:r w:rsidRPr="00CE1122">
        <w:rPr>
          <w:rFonts w:ascii="Arial Narrow" w:hAnsi="Arial Narrow" w:cs="Arial"/>
          <w:szCs w:val="24"/>
        </w:rPr>
        <w:t>Clear photographs, reports or written descriptions of projects you have worked on as an individual or part of a group, verified by the supervisor or manager (e.g. photo of you building a set, or setting up lighting)</w:t>
      </w:r>
    </w:p>
    <w:p w:rsidR="00364B9D" w:rsidRPr="00CE1122" w:rsidRDefault="00364B9D" w:rsidP="00364B9D">
      <w:pPr>
        <w:pStyle w:val="ListParagraph"/>
        <w:numPr>
          <w:ilvl w:val="0"/>
          <w:numId w:val="43"/>
        </w:numPr>
        <w:spacing w:before="40"/>
        <w:rPr>
          <w:rFonts w:ascii="Arial Narrow" w:hAnsi="Arial Narrow" w:cs="Arial"/>
          <w:szCs w:val="24"/>
        </w:rPr>
      </w:pPr>
      <w:r w:rsidRPr="00CE1122">
        <w:rPr>
          <w:rFonts w:ascii="Arial Narrow" w:hAnsi="Arial Narrow" w:cs="Arial"/>
          <w:szCs w:val="24"/>
        </w:rPr>
        <w:t xml:space="preserve">Extracts from performance review documents (no confidential details included) which are relevant to the units applied for </w:t>
      </w:r>
    </w:p>
    <w:p w:rsidR="00364B9D" w:rsidRPr="00CE1122" w:rsidRDefault="00364B9D" w:rsidP="00364B9D">
      <w:pPr>
        <w:pStyle w:val="ListParagraph"/>
        <w:numPr>
          <w:ilvl w:val="0"/>
          <w:numId w:val="43"/>
        </w:numPr>
        <w:spacing w:before="40"/>
        <w:rPr>
          <w:rFonts w:ascii="Arial Narrow" w:hAnsi="Arial Narrow" w:cs="Arial"/>
          <w:szCs w:val="24"/>
        </w:rPr>
      </w:pPr>
      <w:r w:rsidRPr="00CE1122">
        <w:rPr>
          <w:rFonts w:ascii="Arial Narrow" w:hAnsi="Arial Narrow" w:cs="Arial"/>
          <w:szCs w:val="24"/>
        </w:rPr>
        <w:t xml:space="preserve">Projects or assignments completed as part of a formal education process which relate to the units applied for </w:t>
      </w:r>
    </w:p>
    <w:p w:rsidR="00364B9D" w:rsidRPr="00CE1122" w:rsidRDefault="00364B9D" w:rsidP="00364B9D">
      <w:pPr>
        <w:pStyle w:val="ListParagraph"/>
        <w:numPr>
          <w:ilvl w:val="0"/>
          <w:numId w:val="43"/>
        </w:numPr>
        <w:spacing w:before="40"/>
        <w:rPr>
          <w:rFonts w:ascii="Arial Narrow" w:hAnsi="Arial Narrow" w:cs="Arial"/>
          <w:szCs w:val="24"/>
        </w:rPr>
      </w:pPr>
      <w:r w:rsidRPr="00CE1122">
        <w:rPr>
          <w:rFonts w:ascii="Arial Narrow" w:hAnsi="Arial Narrow" w:cs="Arial"/>
          <w:szCs w:val="24"/>
        </w:rPr>
        <w:t xml:space="preserve">Your job description, if currently working in the entertainment industry </w:t>
      </w:r>
    </w:p>
    <w:p w:rsidR="00364B9D" w:rsidRPr="00CE1122" w:rsidRDefault="00364B9D" w:rsidP="00364B9D">
      <w:pPr>
        <w:pStyle w:val="ListParagraph"/>
        <w:numPr>
          <w:ilvl w:val="0"/>
          <w:numId w:val="43"/>
        </w:numPr>
        <w:spacing w:before="40"/>
        <w:rPr>
          <w:rFonts w:ascii="Arial Narrow" w:hAnsi="Arial Narrow" w:cs="Arial"/>
          <w:szCs w:val="24"/>
        </w:rPr>
      </w:pPr>
      <w:r w:rsidRPr="00CE1122">
        <w:rPr>
          <w:rFonts w:ascii="Arial Narrow" w:hAnsi="Arial Narrow" w:cs="Arial"/>
          <w:szCs w:val="24"/>
        </w:rPr>
        <w:t>Completed risk assessments</w:t>
      </w:r>
    </w:p>
    <w:p w:rsidR="00364B9D" w:rsidRPr="00CE1122" w:rsidRDefault="00364B9D" w:rsidP="00364B9D">
      <w:pPr>
        <w:pStyle w:val="ListParagraph"/>
        <w:numPr>
          <w:ilvl w:val="0"/>
          <w:numId w:val="43"/>
        </w:numPr>
        <w:spacing w:before="40"/>
        <w:rPr>
          <w:rFonts w:ascii="Arial Narrow" w:hAnsi="Arial Narrow" w:cs="Arial"/>
          <w:szCs w:val="24"/>
        </w:rPr>
      </w:pPr>
      <w:r w:rsidRPr="00CE1122">
        <w:rPr>
          <w:rFonts w:ascii="Arial Narrow" w:hAnsi="Arial Narrow" w:cs="Arial"/>
          <w:szCs w:val="24"/>
        </w:rPr>
        <w:t>Minutes of production meetings you have attended</w:t>
      </w:r>
    </w:p>
    <w:p w:rsidR="00364B9D" w:rsidRPr="00CE1122" w:rsidRDefault="00364B9D" w:rsidP="00364B9D">
      <w:pPr>
        <w:pStyle w:val="ListParagraph"/>
        <w:numPr>
          <w:ilvl w:val="0"/>
          <w:numId w:val="43"/>
        </w:numPr>
        <w:spacing w:before="40"/>
        <w:rPr>
          <w:rFonts w:ascii="Arial Narrow" w:hAnsi="Arial Narrow" w:cs="Arial"/>
          <w:szCs w:val="24"/>
        </w:rPr>
      </w:pPr>
      <w:r w:rsidRPr="00CE1122">
        <w:rPr>
          <w:rFonts w:ascii="Arial Narrow" w:hAnsi="Arial Narrow" w:cs="Arial"/>
          <w:szCs w:val="24"/>
        </w:rPr>
        <w:t>Minutes of OHS meetings you have attended</w:t>
      </w:r>
    </w:p>
    <w:p w:rsidR="00364B9D" w:rsidRPr="00CE1122" w:rsidRDefault="00364B9D" w:rsidP="00364B9D">
      <w:pPr>
        <w:pStyle w:val="ListParagraph"/>
        <w:numPr>
          <w:ilvl w:val="0"/>
          <w:numId w:val="43"/>
        </w:numPr>
        <w:spacing w:before="40"/>
        <w:rPr>
          <w:rFonts w:ascii="Arial Narrow" w:hAnsi="Arial Narrow" w:cs="Arial"/>
          <w:szCs w:val="24"/>
        </w:rPr>
      </w:pPr>
      <w:r w:rsidRPr="00CE1122">
        <w:rPr>
          <w:rFonts w:ascii="Arial Narrow" w:hAnsi="Arial Narrow" w:cs="Arial"/>
          <w:szCs w:val="24"/>
        </w:rPr>
        <w:t>Written communication from yourself to internal colleagues and external clients supporting knowledge and skills as pertinent to the units of competency</w:t>
      </w:r>
    </w:p>
    <w:p w:rsidR="00364B9D" w:rsidRPr="00CE1122" w:rsidRDefault="00364B9D" w:rsidP="00364B9D">
      <w:pPr>
        <w:pStyle w:val="ListParagraph"/>
        <w:numPr>
          <w:ilvl w:val="0"/>
          <w:numId w:val="43"/>
        </w:numPr>
        <w:spacing w:before="40"/>
        <w:rPr>
          <w:rFonts w:ascii="Arial Narrow" w:hAnsi="Arial Narrow" w:cs="Arial"/>
          <w:szCs w:val="24"/>
        </w:rPr>
      </w:pPr>
      <w:r w:rsidRPr="00CE1122">
        <w:rPr>
          <w:rFonts w:ascii="Arial Narrow" w:hAnsi="Arial Narrow" w:cs="Arial"/>
          <w:szCs w:val="24"/>
        </w:rPr>
        <w:t xml:space="preserve">Any other document or evidence which demonstrates your competency in the units applied for </w:t>
      </w:r>
    </w:p>
    <w:p w:rsidR="00364B9D" w:rsidRDefault="00364B9D" w:rsidP="00364B9D">
      <w:pPr>
        <w:jc w:val="both"/>
        <w:rPr>
          <w:rFonts w:ascii="Arial Narrow" w:hAnsi="Arial Narrow"/>
          <w:b/>
        </w:rPr>
      </w:pPr>
    </w:p>
    <w:p w:rsidR="00364B9D" w:rsidRDefault="00364B9D" w:rsidP="00364B9D">
      <w:pPr>
        <w:jc w:val="both"/>
        <w:rPr>
          <w:rFonts w:ascii="Arial Narrow" w:hAnsi="Arial Narrow"/>
          <w:b/>
        </w:rPr>
      </w:pPr>
      <w:r>
        <w:rPr>
          <w:rFonts w:ascii="Arial Narrow" w:hAnsi="Arial Narrow"/>
          <w:b/>
        </w:rPr>
        <w:t>NOTES</w:t>
      </w:r>
    </w:p>
    <w:p w:rsidR="00364B9D" w:rsidRDefault="00364B9D" w:rsidP="00364B9D">
      <w:pPr>
        <w:jc w:val="both"/>
        <w:rPr>
          <w:rFonts w:ascii="Arial Narrow" w:hAnsi="Arial Narrow"/>
          <w:b/>
        </w:rPr>
      </w:pPr>
    </w:p>
    <w:p w:rsidR="00364B9D" w:rsidRDefault="00364B9D" w:rsidP="00364B9D">
      <w:pPr>
        <w:jc w:val="both"/>
        <w:rPr>
          <w:rFonts w:ascii="Arial Narrow" w:hAnsi="Arial Narrow"/>
        </w:rPr>
      </w:pPr>
      <w:r>
        <w:rPr>
          <w:rFonts w:ascii="Arial Narrow" w:hAnsi="Arial Narrow"/>
          <w:b/>
        </w:rPr>
        <w:t>Vision</w:t>
      </w:r>
      <w:r>
        <w:rPr>
          <w:rFonts w:ascii="Arial Narrow" w:hAnsi="Arial Narrow"/>
        </w:rPr>
        <w:t xml:space="preserve"> encompasses the understanding and setting up of AV systems using correct cabling – e.g. DVDs, video recorders, monitors, LCD projectors etc. </w:t>
      </w:r>
    </w:p>
    <w:p w:rsidR="00364B9D" w:rsidRDefault="00364B9D" w:rsidP="00364B9D">
      <w:pPr>
        <w:jc w:val="both"/>
        <w:rPr>
          <w:rFonts w:ascii="Arial Narrow" w:hAnsi="Arial Narrow"/>
        </w:rPr>
      </w:pPr>
    </w:p>
    <w:p w:rsidR="00364B9D" w:rsidRDefault="00364B9D" w:rsidP="00364B9D">
      <w:pPr>
        <w:jc w:val="both"/>
        <w:rPr>
          <w:rFonts w:ascii="Arial Narrow" w:hAnsi="Arial Narrow"/>
        </w:rPr>
      </w:pPr>
      <w:r>
        <w:rPr>
          <w:rFonts w:ascii="Arial Narrow" w:hAnsi="Arial Narrow"/>
          <w:b/>
        </w:rPr>
        <w:t>Staging experience</w:t>
      </w:r>
      <w:r>
        <w:rPr>
          <w:rFonts w:ascii="Arial Narrow" w:hAnsi="Arial Narrow"/>
        </w:rPr>
        <w:t xml:space="preserve"> can include backstage crewing, set building or stage management. </w:t>
      </w:r>
    </w:p>
    <w:p w:rsidR="00364B9D" w:rsidRDefault="00364B9D" w:rsidP="00364B9D">
      <w:pPr>
        <w:ind w:left="360"/>
        <w:jc w:val="both"/>
        <w:rPr>
          <w:rFonts w:ascii="Arial Narrow" w:hAnsi="Arial Narrow"/>
        </w:rPr>
      </w:pPr>
    </w:p>
    <w:p w:rsidR="00364B9D" w:rsidRDefault="00364B9D" w:rsidP="00364B9D">
      <w:pPr>
        <w:jc w:val="both"/>
        <w:rPr>
          <w:rFonts w:ascii="Arial Narrow" w:hAnsi="Arial Narrow"/>
        </w:rPr>
      </w:pPr>
      <w:r>
        <w:rPr>
          <w:rFonts w:ascii="Arial Narrow" w:hAnsi="Arial Narrow"/>
        </w:rPr>
        <w:t xml:space="preserve">While directing and acting experience are useful in gaining an overall knowledge of the industry, evidence of these types of roles included on an application cannot be considered in place of the core technical areas of lighting, audio, vision and staging. The qualification’s focus is technical operation. </w:t>
      </w:r>
    </w:p>
    <w:p w:rsidR="00364B9D" w:rsidRDefault="00364B9D" w:rsidP="00364B9D">
      <w:pPr>
        <w:jc w:val="both"/>
        <w:rPr>
          <w:rFonts w:ascii="Arial Narrow" w:hAnsi="Arial Narrow"/>
        </w:rPr>
      </w:pPr>
    </w:p>
    <w:p w:rsidR="00364B9D" w:rsidRDefault="00364B9D" w:rsidP="00364B9D">
      <w:pPr>
        <w:jc w:val="both"/>
        <w:rPr>
          <w:rFonts w:ascii="Arial Narrow" w:hAnsi="Arial Narrow"/>
        </w:rPr>
      </w:pPr>
      <w:r>
        <w:rPr>
          <w:rFonts w:ascii="Arial Narrow" w:hAnsi="Arial Narrow"/>
        </w:rPr>
        <w:t xml:space="preserve">If an application does not show sufficient evidence of the above requirements, it will be returned to the Sector manager with relevant feedback. </w:t>
      </w:r>
    </w:p>
    <w:p w:rsidR="00364B9D" w:rsidRDefault="00364B9D" w:rsidP="00364B9D">
      <w:pPr>
        <w:ind w:left="360"/>
        <w:jc w:val="both"/>
        <w:rPr>
          <w:rFonts w:ascii="Arial Narrow" w:hAnsi="Arial Narrow"/>
        </w:rPr>
      </w:pPr>
    </w:p>
    <w:p w:rsidR="00364B9D" w:rsidRDefault="00364B9D" w:rsidP="00364B9D">
      <w:pPr>
        <w:jc w:val="both"/>
        <w:rPr>
          <w:rFonts w:ascii="Arial Narrow" w:hAnsi="Arial Narrow"/>
        </w:rPr>
      </w:pPr>
      <w:r>
        <w:rPr>
          <w:rFonts w:ascii="Arial Narrow" w:hAnsi="Arial Narrow"/>
        </w:rPr>
        <w:t xml:space="preserve">If a potential participant needs to upskill in any of the areas, we suggest undertaking a short course or a work placement at a local venue before applying for the Certificate III Live Production, Theatre &amp; Events (Technical Operations). </w:t>
      </w:r>
    </w:p>
    <w:p w:rsidR="00364B9D" w:rsidRDefault="00364B9D" w:rsidP="00364B9D">
      <w:pPr>
        <w:jc w:val="both"/>
        <w:rPr>
          <w:rFonts w:ascii="Arial Narrow" w:hAnsi="Arial Narrow"/>
          <w:b/>
        </w:rPr>
      </w:pPr>
    </w:p>
    <w:p w:rsidR="00364B9D" w:rsidRDefault="00364B9D" w:rsidP="00364B9D">
      <w:pPr>
        <w:jc w:val="both"/>
        <w:rPr>
          <w:rFonts w:ascii="Arial Narrow" w:hAnsi="Arial Narrow"/>
          <w:b/>
        </w:rPr>
      </w:pPr>
      <w:r>
        <w:rPr>
          <w:rFonts w:ascii="Arial Narrow" w:hAnsi="Arial Narrow"/>
          <w:b/>
        </w:rPr>
        <w:t>ASSESSMENT</w:t>
      </w:r>
    </w:p>
    <w:p w:rsidR="00364B9D" w:rsidRDefault="00364B9D" w:rsidP="00364B9D">
      <w:pPr>
        <w:jc w:val="both"/>
        <w:rPr>
          <w:rFonts w:ascii="Arial Narrow" w:hAnsi="Arial Narrow"/>
          <w:b/>
        </w:rPr>
      </w:pPr>
    </w:p>
    <w:p w:rsidR="00364B9D" w:rsidRDefault="00364B9D" w:rsidP="00364B9D">
      <w:pPr>
        <w:jc w:val="both"/>
        <w:rPr>
          <w:rFonts w:ascii="Arial Narrow" w:hAnsi="Arial Narrow"/>
        </w:rPr>
      </w:pPr>
      <w:r>
        <w:rPr>
          <w:rFonts w:ascii="Arial Narrow" w:hAnsi="Arial Narrow"/>
        </w:rPr>
        <w:t xml:space="preserve">NIDA VET courses use competency based assessment. Competency based training and assessment means that participants are not just asked to read and write about an area that they are training in, but need to demonstrate that they actually have the knowledge and abilities to perform the job at industry standard. Some assignments and assessments are based on traditional written reports, exercises or tests but most assessments for VET courses at NIDA require participants to demonstrate their ability to perform practical tasks. Assessment is determined by Entertainment Industry standards and practices. </w:t>
      </w:r>
    </w:p>
    <w:p w:rsidR="00364B9D" w:rsidRDefault="00364B9D" w:rsidP="00364B9D">
      <w:pPr>
        <w:jc w:val="both"/>
        <w:rPr>
          <w:rFonts w:ascii="Arial Narrow" w:hAnsi="Arial Narrow"/>
          <w:b/>
        </w:rPr>
      </w:pPr>
    </w:p>
    <w:p w:rsidR="00364B9D" w:rsidRDefault="00364B9D" w:rsidP="00364B9D">
      <w:pPr>
        <w:jc w:val="both"/>
        <w:rPr>
          <w:rFonts w:ascii="Arial Narrow" w:hAnsi="Arial Narrow"/>
        </w:rPr>
      </w:pPr>
      <w:r>
        <w:rPr>
          <w:rFonts w:ascii="Arial Narrow" w:hAnsi="Arial Narrow"/>
        </w:rPr>
        <w:t>During the Teacher training program for Certificate III in Live Production, Theatre &amp; Events (Technical Operations), assessment is conducted in an on-going, holistic way.  Practical tasks undertaken by participants during the training sessions will be used to assess their</w:t>
      </w:r>
      <w:r>
        <w:rPr>
          <w:rFonts w:ascii="Arial Narrow" w:hAnsi="Arial Narrow"/>
          <w:b/>
        </w:rPr>
        <w:t xml:space="preserve"> </w:t>
      </w:r>
      <w:r>
        <w:rPr>
          <w:rFonts w:ascii="Arial Narrow" w:hAnsi="Arial Narrow"/>
        </w:rPr>
        <w:t xml:space="preserve">capability in relation to the performance criteria from the units of competency. A list of the units of competency which make up this program is available on the application form for Teacher training and during Orientation. The performance criteria and lesson plans are available on the first day of the course. </w:t>
      </w:r>
    </w:p>
    <w:p w:rsidR="00364B9D" w:rsidRDefault="00364B9D" w:rsidP="00364B9D">
      <w:pPr>
        <w:jc w:val="both"/>
        <w:rPr>
          <w:rFonts w:ascii="Arial Narrow" w:hAnsi="Arial Narrow"/>
          <w:b/>
        </w:rPr>
      </w:pPr>
    </w:p>
    <w:p w:rsidR="00364B9D" w:rsidRDefault="00364B9D" w:rsidP="00364B9D">
      <w:pPr>
        <w:jc w:val="both"/>
        <w:rPr>
          <w:rFonts w:ascii="Arial Narrow" w:hAnsi="Arial Narrow"/>
          <w:b/>
        </w:rPr>
      </w:pPr>
      <w:r>
        <w:rPr>
          <w:rFonts w:ascii="Arial Narrow" w:hAnsi="Arial Narrow"/>
          <w:b/>
        </w:rPr>
        <w:t xml:space="preserve">VET Entertainment Industry </w:t>
      </w:r>
      <w:r w:rsidRPr="00CE1122">
        <w:rPr>
          <w:rFonts w:ascii="Arial Narrow" w:hAnsi="Arial Narrow"/>
          <w:b/>
        </w:rPr>
        <w:t>Training Program</w:t>
      </w:r>
    </w:p>
    <w:p w:rsidR="00364B9D" w:rsidRDefault="00364B9D" w:rsidP="00364B9D">
      <w:pPr>
        <w:jc w:val="both"/>
        <w:rPr>
          <w:rFonts w:ascii="Arial Narrow" w:hAnsi="Arial Narrow"/>
          <w:b/>
        </w:rPr>
      </w:pPr>
    </w:p>
    <w:p w:rsidR="00364B9D" w:rsidRDefault="00364B9D" w:rsidP="00364B9D">
      <w:pPr>
        <w:jc w:val="both"/>
        <w:rPr>
          <w:rFonts w:ascii="Arial Narrow" w:hAnsi="Arial Narrow"/>
          <w:b/>
        </w:rPr>
      </w:pPr>
      <w:r>
        <w:rPr>
          <w:rFonts w:ascii="Arial Narrow" w:hAnsi="Arial Narrow"/>
          <w:b/>
        </w:rPr>
        <w:t>Dates:</w:t>
      </w:r>
    </w:p>
    <w:p w:rsidR="00364B9D" w:rsidRDefault="00364B9D" w:rsidP="00364B9D">
      <w:pPr>
        <w:jc w:val="both"/>
        <w:rPr>
          <w:rFonts w:ascii="Arial Narrow" w:hAnsi="Arial Narrow"/>
          <w:b/>
        </w:rPr>
      </w:pPr>
    </w:p>
    <w:p w:rsidR="00364B9D" w:rsidRDefault="00364B9D" w:rsidP="00364B9D">
      <w:pPr>
        <w:jc w:val="both"/>
        <w:rPr>
          <w:rFonts w:ascii="Arial Narrow" w:hAnsi="Arial Narrow"/>
          <w:b/>
        </w:rPr>
      </w:pPr>
      <w:r>
        <w:rPr>
          <w:rFonts w:ascii="Arial Narrow" w:hAnsi="Arial Narrow"/>
          <w:b/>
        </w:rPr>
        <w:t>Semester 1, 2012</w:t>
      </w:r>
    </w:p>
    <w:p w:rsidR="00364B9D" w:rsidRDefault="00364B9D" w:rsidP="00364B9D">
      <w:pPr>
        <w:jc w:val="both"/>
        <w:rPr>
          <w:rFonts w:ascii="Arial Narrow" w:hAnsi="Arial Narrow"/>
          <w:b/>
        </w:rPr>
      </w:pPr>
      <w:r>
        <w:rPr>
          <w:rFonts w:ascii="Arial Narrow" w:hAnsi="Arial Narrow"/>
          <w:b/>
        </w:rPr>
        <w:t xml:space="preserve">Orientation: </w:t>
      </w:r>
      <w:r w:rsidRPr="00CE1122">
        <w:rPr>
          <w:rFonts w:ascii="Arial Narrow" w:hAnsi="Arial Narrow"/>
        </w:rPr>
        <w:t>15</w:t>
      </w:r>
      <w:r w:rsidRPr="00CE1122">
        <w:rPr>
          <w:rFonts w:ascii="Arial Narrow" w:hAnsi="Arial Narrow"/>
          <w:vertAlign w:val="superscript"/>
        </w:rPr>
        <w:t>th</w:t>
      </w:r>
      <w:r w:rsidRPr="00CE1122">
        <w:rPr>
          <w:rFonts w:ascii="Arial Narrow" w:hAnsi="Arial Narrow"/>
        </w:rPr>
        <w:t xml:space="preserve"> and 16</w:t>
      </w:r>
      <w:r w:rsidRPr="00CE1122">
        <w:rPr>
          <w:rFonts w:ascii="Arial Narrow" w:hAnsi="Arial Narrow"/>
          <w:vertAlign w:val="superscript"/>
        </w:rPr>
        <w:t>th</w:t>
      </w:r>
      <w:r w:rsidRPr="00CE1122">
        <w:rPr>
          <w:rFonts w:ascii="Arial Narrow" w:hAnsi="Arial Narrow"/>
        </w:rPr>
        <w:t xml:space="preserve"> March</w:t>
      </w:r>
    </w:p>
    <w:p w:rsidR="00364B9D" w:rsidRDefault="00364B9D" w:rsidP="00364B9D">
      <w:pPr>
        <w:jc w:val="both"/>
        <w:rPr>
          <w:rFonts w:ascii="Arial Narrow" w:hAnsi="Arial Narrow"/>
        </w:rPr>
      </w:pPr>
      <w:r>
        <w:rPr>
          <w:rFonts w:ascii="Arial Narrow" w:hAnsi="Arial Narrow"/>
          <w:b/>
        </w:rPr>
        <w:t xml:space="preserve">Week 1: </w:t>
      </w:r>
      <w:r w:rsidRPr="00CE1122">
        <w:rPr>
          <w:rFonts w:ascii="Arial Narrow" w:hAnsi="Arial Narrow"/>
        </w:rPr>
        <w:t>Monday 30</w:t>
      </w:r>
      <w:r w:rsidRPr="00CE1122">
        <w:rPr>
          <w:rFonts w:ascii="Arial Narrow" w:hAnsi="Arial Narrow"/>
          <w:vertAlign w:val="superscript"/>
        </w:rPr>
        <w:t>th</w:t>
      </w:r>
      <w:r w:rsidRPr="00CE1122">
        <w:rPr>
          <w:rFonts w:ascii="Arial Narrow" w:hAnsi="Arial Narrow"/>
        </w:rPr>
        <w:t xml:space="preserve"> April - Friday </w:t>
      </w:r>
      <w:r>
        <w:rPr>
          <w:rFonts w:ascii="Arial Narrow" w:hAnsi="Arial Narrow"/>
        </w:rPr>
        <w:t>4</w:t>
      </w:r>
      <w:r w:rsidRPr="00CE1122">
        <w:rPr>
          <w:rFonts w:ascii="Arial Narrow" w:hAnsi="Arial Narrow"/>
          <w:vertAlign w:val="superscript"/>
        </w:rPr>
        <w:t>th</w:t>
      </w:r>
      <w:r w:rsidRPr="00CE1122">
        <w:rPr>
          <w:rFonts w:ascii="Arial Narrow" w:hAnsi="Arial Narrow"/>
        </w:rPr>
        <w:t xml:space="preserve"> May</w:t>
      </w:r>
    </w:p>
    <w:p w:rsidR="00364B9D" w:rsidRDefault="00364B9D" w:rsidP="00364B9D">
      <w:pPr>
        <w:jc w:val="both"/>
        <w:rPr>
          <w:rFonts w:ascii="Arial Narrow" w:hAnsi="Arial Narrow"/>
        </w:rPr>
      </w:pPr>
      <w:r w:rsidRPr="00CE1122">
        <w:rPr>
          <w:rFonts w:ascii="Arial Narrow" w:hAnsi="Arial Narrow"/>
          <w:b/>
        </w:rPr>
        <w:t>Week 2:</w:t>
      </w:r>
      <w:r>
        <w:rPr>
          <w:rFonts w:ascii="Arial Narrow" w:hAnsi="Arial Narrow"/>
        </w:rPr>
        <w:t xml:space="preserve"> Monday 7</w:t>
      </w:r>
      <w:r w:rsidRPr="00CE1122">
        <w:rPr>
          <w:rFonts w:ascii="Arial Narrow" w:hAnsi="Arial Narrow"/>
          <w:vertAlign w:val="superscript"/>
        </w:rPr>
        <w:t>th</w:t>
      </w:r>
      <w:r>
        <w:rPr>
          <w:rFonts w:ascii="Arial Narrow" w:hAnsi="Arial Narrow"/>
        </w:rPr>
        <w:t xml:space="preserve"> May – Friday 11</w:t>
      </w:r>
      <w:r w:rsidRPr="00CE1122">
        <w:rPr>
          <w:rFonts w:ascii="Arial Narrow" w:hAnsi="Arial Narrow"/>
          <w:vertAlign w:val="superscript"/>
        </w:rPr>
        <w:t>th</w:t>
      </w:r>
      <w:r>
        <w:rPr>
          <w:rFonts w:ascii="Arial Narrow" w:hAnsi="Arial Narrow"/>
        </w:rPr>
        <w:t xml:space="preserve"> May</w:t>
      </w:r>
    </w:p>
    <w:p w:rsidR="00364B9D" w:rsidRDefault="00364B9D" w:rsidP="00364B9D">
      <w:pPr>
        <w:jc w:val="both"/>
        <w:rPr>
          <w:rFonts w:ascii="Arial Narrow" w:hAnsi="Arial Narrow"/>
        </w:rPr>
      </w:pPr>
    </w:p>
    <w:p w:rsidR="00364B9D" w:rsidRPr="00CE1122" w:rsidRDefault="00364B9D" w:rsidP="00364B9D">
      <w:pPr>
        <w:jc w:val="both"/>
        <w:rPr>
          <w:rFonts w:ascii="Arial Narrow" w:hAnsi="Arial Narrow"/>
          <w:b/>
        </w:rPr>
      </w:pPr>
      <w:r w:rsidRPr="00CE1122">
        <w:rPr>
          <w:rFonts w:ascii="Arial Narrow" w:hAnsi="Arial Narrow"/>
          <w:b/>
        </w:rPr>
        <w:t>Semester 2, 2012</w:t>
      </w:r>
    </w:p>
    <w:p w:rsidR="00364B9D" w:rsidRDefault="00364B9D" w:rsidP="00364B9D">
      <w:pPr>
        <w:jc w:val="both"/>
        <w:rPr>
          <w:rFonts w:ascii="Arial Narrow" w:hAnsi="Arial Narrow"/>
        </w:rPr>
      </w:pPr>
      <w:r w:rsidRPr="00CE1122">
        <w:rPr>
          <w:rFonts w:ascii="Arial Narrow" w:hAnsi="Arial Narrow"/>
          <w:b/>
        </w:rPr>
        <w:t>Orientation:</w:t>
      </w:r>
      <w:r>
        <w:rPr>
          <w:rFonts w:ascii="Arial Narrow" w:hAnsi="Arial Narrow"/>
        </w:rPr>
        <w:t xml:space="preserve"> Thursday 16</w:t>
      </w:r>
      <w:r w:rsidRPr="00CE1122">
        <w:rPr>
          <w:rFonts w:ascii="Arial Narrow" w:hAnsi="Arial Narrow"/>
          <w:vertAlign w:val="superscript"/>
        </w:rPr>
        <w:t>th</w:t>
      </w:r>
      <w:r>
        <w:rPr>
          <w:rFonts w:ascii="Arial Narrow" w:hAnsi="Arial Narrow"/>
        </w:rPr>
        <w:t xml:space="preserve"> and 17</w:t>
      </w:r>
      <w:r w:rsidRPr="00CE1122">
        <w:rPr>
          <w:rFonts w:ascii="Arial Narrow" w:hAnsi="Arial Narrow"/>
          <w:vertAlign w:val="superscript"/>
        </w:rPr>
        <w:t>Th</w:t>
      </w:r>
      <w:r>
        <w:rPr>
          <w:rFonts w:ascii="Arial Narrow" w:hAnsi="Arial Narrow"/>
        </w:rPr>
        <w:t xml:space="preserve"> August</w:t>
      </w:r>
    </w:p>
    <w:p w:rsidR="00364B9D" w:rsidRDefault="00364B9D" w:rsidP="00364B9D">
      <w:pPr>
        <w:jc w:val="both"/>
        <w:rPr>
          <w:rFonts w:ascii="Arial Narrow" w:hAnsi="Arial Narrow"/>
        </w:rPr>
      </w:pPr>
      <w:r w:rsidRPr="00CE1122">
        <w:rPr>
          <w:rFonts w:ascii="Arial Narrow" w:hAnsi="Arial Narrow"/>
          <w:b/>
        </w:rPr>
        <w:t>Week 1:</w:t>
      </w:r>
      <w:r w:rsidRPr="00CE1122">
        <w:rPr>
          <w:rFonts w:ascii="Arial Narrow" w:hAnsi="Arial Narrow"/>
        </w:rPr>
        <w:t xml:space="preserve"> Monday </w:t>
      </w:r>
      <w:r>
        <w:rPr>
          <w:rFonts w:ascii="Arial Narrow" w:hAnsi="Arial Narrow"/>
        </w:rPr>
        <w:t>27</w:t>
      </w:r>
      <w:r w:rsidRPr="00CE1122">
        <w:rPr>
          <w:rFonts w:ascii="Arial Narrow" w:hAnsi="Arial Narrow"/>
          <w:vertAlign w:val="superscript"/>
        </w:rPr>
        <w:t>th</w:t>
      </w:r>
      <w:r>
        <w:rPr>
          <w:rFonts w:ascii="Arial Narrow" w:hAnsi="Arial Narrow"/>
        </w:rPr>
        <w:t xml:space="preserve"> August</w:t>
      </w:r>
      <w:r w:rsidRPr="00CE1122">
        <w:rPr>
          <w:rFonts w:ascii="Arial Narrow" w:hAnsi="Arial Narrow"/>
        </w:rPr>
        <w:t xml:space="preserve"> - Friday </w:t>
      </w:r>
      <w:r>
        <w:rPr>
          <w:rFonts w:ascii="Arial Narrow" w:hAnsi="Arial Narrow"/>
        </w:rPr>
        <w:t>31</w:t>
      </w:r>
      <w:r>
        <w:rPr>
          <w:rFonts w:ascii="Arial Narrow" w:hAnsi="Arial Narrow"/>
          <w:vertAlign w:val="superscript"/>
        </w:rPr>
        <w:t>st</w:t>
      </w:r>
      <w:r>
        <w:rPr>
          <w:rFonts w:ascii="Arial Narrow" w:hAnsi="Arial Narrow"/>
        </w:rPr>
        <w:t xml:space="preserve"> August</w:t>
      </w:r>
    </w:p>
    <w:p w:rsidR="00364B9D" w:rsidRDefault="00364B9D" w:rsidP="00364B9D">
      <w:pPr>
        <w:jc w:val="both"/>
        <w:rPr>
          <w:rFonts w:ascii="Arial Narrow" w:hAnsi="Arial Narrow"/>
          <w:b/>
        </w:rPr>
      </w:pPr>
      <w:r w:rsidRPr="00CE1122">
        <w:rPr>
          <w:rFonts w:ascii="Arial Narrow" w:hAnsi="Arial Narrow"/>
          <w:b/>
        </w:rPr>
        <w:t>Week 2:</w:t>
      </w:r>
      <w:r>
        <w:rPr>
          <w:rFonts w:ascii="Arial Narrow" w:hAnsi="Arial Narrow"/>
        </w:rPr>
        <w:t xml:space="preserve"> Monday 3</w:t>
      </w:r>
      <w:r>
        <w:rPr>
          <w:rFonts w:ascii="Arial Narrow" w:hAnsi="Arial Narrow"/>
          <w:vertAlign w:val="superscript"/>
        </w:rPr>
        <w:t>rd</w:t>
      </w:r>
      <w:r>
        <w:rPr>
          <w:rFonts w:ascii="Arial Narrow" w:hAnsi="Arial Narrow"/>
        </w:rPr>
        <w:t xml:space="preserve"> September – Friday 11</w:t>
      </w:r>
      <w:r w:rsidRPr="00CE1122">
        <w:rPr>
          <w:rFonts w:ascii="Arial Narrow" w:hAnsi="Arial Narrow"/>
          <w:vertAlign w:val="superscript"/>
        </w:rPr>
        <w:t>th</w:t>
      </w:r>
      <w:r>
        <w:rPr>
          <w:rFonts w:ascii="Arial Narrow" w:hAnsi="Arial Narrow"/>
        </w:rPr>
        <w:t xml:space="preserve"> September</w:t>
      </w:r>
    </w:p>
    <w:p w:rsidR="00364B9D" w:rsidRDefault="00364B9D" w:rsidP="00364B9D">
      <w:pPr>
        <w:jc w:val="both"/>
        <w:rPr>
          <w:rFonts w:ascii="Arial Narrow" w:hAnsi="Arial Narrow"/>
          <w:b/>
        </w:rPr>
      </w:pPr>
    </w:p>
    <w:p w:rsidR="00364B9D" w:rsidRPr="00CE1122" w:rsidRDefault="00364B9D" w:rsidP="00364B9D">
      <w:pPr>
        <w:jc w:val="both"/>
        <w:rPr>
          <w:rFonts w:ascii="Arial Narrow" w:hAnsi="Arial Narrow"/>
        </w:rPr>
      </w:pPr>
    </w:p>
    <w:p w:rsidR="00364B9D" w:rsidRDefault="00364B9D" w:rsidP="00364B9D">
      <w:pPr>
        <w:jc w:val="both"/>
        <w:rPr>
          <w:rFonts w:ascii="Arial Narrow" w:hAnsi="Arial Narrow"/>
          <w:b/>
        </w:rPr>
      </w:pPr>
      <w:r>
        <w:rPr>
          <w:rFonts w:ascii="Arial Narrow" w:hAnsi="Arial Narrow"/>
          <w:b/>
        </w:rPr>
        <w:t xml:space="preserve">Due to the holistic nature of the training and assessment, participants </w:t>
      </w:r>
      <w:r w:rsidRPr="00900C97">
        <w:rPr>
          <w:rFonts w:ascii="Arial Narrow" w:hAnsi="Arial Narrow"/>
          <w:b/>
          <w:u w:val="single"/>
        </w:rPr>
        <w:t>MUST</w:t>
      </w:r>
      <w:r>
        <w:rPr>
          <w:rFonts w:ascii="Arial Narrow" w:hAnsi="Arial Narrow"/>
          <w:b/>
        </w:rPr>
        <w:t xml:space="preserve"> attend all sessions. </w:t>
      </w:r>
    </w:p>
    <w:p w:rsidR="00E87768" w:rsidRDefault="00E87768" w:rsidP="002E0898">
      <w:pPr>
        <w:rPr>
          <w:sz w:val="4"/>
          <w:szCs w:val="4"/>
        </w:rPr>
      </w:pPr>
    </w:p>
    <w:sectPr w:rsidR="00E87768" w:rsidSect="002E0898">
      <w:type w:val="continuous"/>
      <w:pgSz w:w="11906" w:h="16838" w:code="9"/>
      <w:pgMar w:top="1034" w:right="851" w:bottom="851" w:left="851" w:header="709" w:footer="443"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3693" w:rsidRDefault="00623693">
      <w:r>
        <w:separator/>
      </w:r>
    </w:p>
  </w:endnote>
  <w:endnote w:type="continuationSeparator" w:id="0">
    <w:p w:rsidR="00623693" w:rsidRDefault="0062369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Monotype Sorts">
    <w:altName w:val="Times New Roman"/>
    <w:panose1 w:val="00000000000000000000"/>
    <w:charset w:val="00"/>
    <w:family w:val="roman"/>
    <w:notTrueType/>
    <w:pitch w:val="default"/>
    <w:sig w:usb0="00000000" w:usb1="00000000" w:usb2="00000000" w:usb3="00000000" w:csb0="00000000" w:csb1="00000000"/>
  </w:font>
  <w:font w:name="Times">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78CE" w:rsidRPr="00D378CE" w:rsidRDefault="00112E55" w:rsidP="00D378CE">
    <w:pPr>
      <w:pStyle w:val="Footer"/>
      <w:rPr>
        <w:szCs w:val="20"/>
      </w:rPr>
    </w:pPr>
    <w:r>
      <w:rPr>
        <w:rFonts w:ascii="Arial Narrow" w:hAnsi="Arial Narrow" w:cs="Arial"/>
        <w:i/>
        <w:sz w:val="16"/>
        <w:szCs w:val="16"/>
      </w:rPr>
      <w:t>2012</w:t>
    </w:r>
    <w:r w:rsidR="00D378CE">
      <w:rPr>
        <w:rFonts w:ascii="Arial Narrow" w:hAnsi="Arial Narrow" w:cs="Arial"/>
        <w:i/>
        <w:sz w:val="16"/>
        <w:szCs w:val="16"/>
      </w:rPr>
      <w:t xml:space="preserve"> VET Teacher Training Entertainment Application</w:t>
    </w:r>
    <w:r w:rsidR="00D378CE">
      <w:rPr>
        <w:rFonts w:ascii="Arial Narrow" w:hAnsi="Arial Narrow" w:cs="Arial"/>
        <w:i/>
        <w:sz w:val="16"/>
        <w:szCs w:val="16"/>
      </w:rPr>
      <w:tab/>
    </w:r>
    <w:r w:rsidR="00D378CE">
      <w:rPr>
        <w:rFonts w:ascii="Arial Narrow" w:hAnsi="Arial Narrow" w:cs="Arial"/>
        <w:i/>
        <w:sz w:val="16"/>
        <w:szCs w:val="16"/>
      </w:rPr>
      <w:tab/>
    </w:r>
    <w:r w:rsidR="00D378CE">
      <w:rPr>
        <w:rFonts w:ascii="Arial Narrow" w:hAnsi="Arial Narrow" w:cs="Arial"/>
        <w:i/>
        <w:sz w:val="16"/>
        <w:szCs w:val="16"/>
      </w:rPr>
      <w:tab/>
    </w:r>
    <w:r w:rsidR="00D378CE" w:rsidRPr="00033E6A">
      <w:rPr>
        <w:rFonts w:ascii="Arial Narrow" w:hAnsi="Arial Narrow"/>
        <w:sz w:val="16"/>
        <w:szCs w:val="16"/>
      </w:rPr>
      <w:t xml:space="preserve">Page </w:t>
    </w:r>
    <w:r w:rsidR="00676406" w:rsidRPr="00033E6A">
      <w:rPr>
        <w:rFonts w:ascii="Arial Narrow" w:hAnsi="Arial Narrow"/>
        <w:sz w:val="16"/>
        <w:szCs w:val="16"/>
      </w:rPr>
      <w:fldChar w:fldCharType="begin"/>
    </w:r>
    <w:r w:rsidR="00D378CE" w:rsidRPr="00033E6A">
      <w:rPr>
        <w:rFonts w:ascii="Arial Narrow" w:hAnsi="Arial Narrow"/>
        <w:sz w:val="16"/>
        <w:szCs w:val="16"/>
      </w:rPr>
      <w:instrText xml:space="preserve"> PAGE </w:instrText>
    </w:r>
    <w:r w:rsidR="00676406" w:rsidRPr="00033E6A">
      <w:rPr>
        <w:rFonts w:ascii="Arial Narrow" w:hAnsi="Arial Narrow"/>
        <w:sz w:val="16"/>
        <w:szCs w:val="16"/>
      </w:rPr>
      <w:fldChar w:fldCharType="separate"/>
    </w:r>
    <w:r w:rsidR="00364B9D">
      <w:rPr>
        <w:rFonts w:ascii="Arial Narrow" w:hAnsi="Arial Narrow"/>
        <w:noProof/>
        <w:sz w:val="16"/>
        <w:szCs w:val="16"/>
      </w:rPr>
      <w:t>5</w:t>
    </w:r>
    <w:r w:rsidR="00676406" w:rsidRPr="00033E6A">
      <w:rPr>
        <w:rFonts w:ascii="Arial Narrow" w:hAnsi="Arial Narrow"/>
        <w:sz w:val="16"/>
        <w:szCs w:val="16"/>
      </w:rPr>
      <w:fldChar w:fldCharType="end"/>
    </w:r>
    <w:r w:rsidR="00D378CE" w:rsidRPr="00033E6A">
      <w:rPr>
        <w:rFonts w:ascii="Arial Narrow" w:hAnsi="Arial Narrow"/>
        <w:sz w:val="16"/>
        <w:szCs w:val="16"/>
      </w:rPr>
      <w:t xml:space="preserve"> of </w:t>
    </w:r>
    <w:r w:rsidR="00676406" w:rsidRPr="00033E6A">
      <w:rPr>
        <w:rFonts w:ascii="Arial Narrow" w:hAnsi="Arial Narrow"/>
        <w:sz w:val="16"/>
        <w:szCs w:val="16"/>
      </w:rPr>
      <w:fldChar w:fldCharType="begin"/>
    </w:r>
    <w:r w:rsidR="00D378CE" w:rsidRPr="00033E6A">
      <w:rPr>
        <w:rFonts w:ascii="Arial Narrow" w:hAnsi="Arial Narrow"/>
        <w:sz w:val="16"/>
        <w:szCs w:val="16"/>
      </w:rPr>
      <w:instrText xml:space="preserve"> NUMPAGES  </w:instrText>
    </w:r>
    <w:r w:rsidR="00676406" w:rsidRPr="00033E6A">
      <w:rPr>
        <w:rFonts w:ascii="Arial Narrow" w:hAnsi="Arial Narrow"/>
        <w:sz w:val="16"/>
        <w:szCs w:val="16"/>
      </w:rPr>
      <w:fldChar w:fldCharType="separate"/>
    </w:r>
    <w:r w:rsidR="00364B9D">
      <w:rPr>
        <w:rFonts w:ascii="Arial Narrow" w:hAnsi="Arial Narrow"/>
        <w:noProof/>
        <w:sz w:val="16"/>
        <w:szCs w:val="16"/>
      </w:rPr>
      <w:t>13</w:t>
    </w:r>
    <w:r w:rsidR="00676406" w:rsidRPr="00033E6A">
      <w:rPr>
        <w:rFonts w:ascii="Arial Narrow" w:hAnsi="Arial Narrow"/>
        <w:sz w:val="16"/>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78CE" w:rsidRPr="00A06544" w:rsidRDefault="00D378CE" w:rsidP="00951AAD">
    <w:pPr>
      <w:pStyle w:val="Footer"/>
      <w:tabs>
        <w:tab w:val="left" w:pos="2400"/>
      </w:tabs>
      <w:rPr>
        <w:i/>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78CE" w:rsidRPr="00BF5CEB" w:rsidRDefault="00535CA5" w:rsidP="00AA0C4F">
    <w:pPr>
      <w:pStyle w:val="Footer"/>
      <w:tabs>
        <w:tab w:val="clear" w:pos="4153"/>
        <w:tab w:val="clear" w:pos="8306"/>
        <w:tab w:val="left" w:pos="9072"/>
        <w:tab w:val="right" w:pos="13750"/>
      </w:tabs>
      <w:ind w:right="-171"/>
      <w:jc w:val="center"/>
      <w:rPr>
        <w:rFonts w:ascii="Arial Narrow" w:hAnsi="Arial Narrow" w:cs="Arial"/>
        <w:sz w:val="20"/>
        <w:szCs w:val="20"/>
      </w:rPr>
    </w:pPr>
    <w:r>
      <w:rPr>
        <w:rFonts w:ascii="Arial Narrow" w:hAnsi="Arial Narrow" w:cs="Arial"/>
        <w:i/>
        <w:sz w:val="16"/>
        <w:szCs w:val="16"/>
      </w:rPr>
      <w:t>2012</w:t>
    </w:r>
    <w:r w:rsidR="00D378CE">
      <w:rPr>
        <w:rFonts w:ascii="Arial Narrow" w:hAnsi="Arial Narrow" w:cs="Arial"/>
        <w:i/>
        <w:sz w:val="16"/>
        <w:szCs w:val="16"/>
      </w:rPr>
      <w:t xml:space="preserve"> VET Teacher Trai</w:t>
    </w:r>
    <w:r w:rsidR="000524AC">
      <w:rPr>
        <w:rFonts w:ascii="Arial Narrow" w:hAnsi="Arial Narrow" w:cs="Arial"/>
        <w:i/>
        <w:sz w:val="16"/>
        <w:szCs w:val="16"/>
      </w:rPr>
      <w:t>ning Entertainment Application</w:t>
    </w:r>
    <w:r w:rsidR="00D378CE">
      <w:rPr>
        <w:rFonts w:ascii="Arial Narrow" w:hAnsi="Arial Narrow" w:cs="Arial"/>
        <w:i/>
        <w:sz w:val="16"/>
        <w:szCs w:val="16"/>
      </w:rPr>
      <w:tab/>
    </w:r>
    <w:r w:rsidR="00D378CE" w:rsidRPr="00033E6A">
      <w:rPr>
        <w:rFonts w:ascii="Arial Narrow" w:hAnsi="Arial Narrow"/>
        <w:sz w:val="16"/>
        <w:szCs w:val="16"/>
      </w:rPr>
      <w:t xml:space="preserve">Page </w:t>
    </w:r>
    <w:r w:rsidR="00676406" w:rsidRPr="00033E6A">
      <w:rPr>
        <w:rFonts w:ascii="Arial Narrow" w:hAnsi="Arial Narrow"/>
        <w:sz w:val="16"/>
        <w:szCs w:val="16"/>
      </w:rPr>
      <w:fldChar w:fldCharType="begin"/>
    </w:r>
    <w:r w:rsidR="00D378CE" w:rsidRPr="00033E6A">
      <w:rPr>
        <w:rFonts w:ascii="Arial Narrow" w:hAnsi="Arial Narrow"/>
        <w:sz w:val="16"/>
        <w:szCs w:val="16"/>
      </w:rPr>
      <w:instrText xml:space="preserve"> PAGE </w:instrText>
    </w:r>
    <w:r w:rsidR="00676406" w:rsidRPr="00033E6A">
      <w:rPr>
        <w:rFonts w:ascii="Arial Narrow" w:hAnsi="Arial Narrow"/>
        <w:sz w:val="16"/>
        <w:szCs w:val="16"/>
      </w:rPr>
      <w:fldChar w:fldCharType="separate"/>
    </w:r>
    <w:r w:rsidR="00364B9D">
      <w:rPr>
        <w:rFonts w:ascii="Arial Narrow" w:hAnsi="Arial Narrow"/>
        <w:noProof/>
        <w:sz w:val="16"/>
        <w:szCs w:val="16"/>
      </w:rPr>
      <w:t>15</w:t>
    </w:r>
    <w:r w:rsidR="00676406" w:rsidRPr="00033E6A">
      <w:rPr>
        <w:rFonts w:ascii="Arial Narrow" w:hAnsi="Arial Narrow"/>
        <w:sz w:val="16"/>
        <w:szCs w:val="16"/>
      </w:rPr>
      <w:fldChar w:fldCharType="end"/>
    </w:r>
    <w:r w:rsidR="00D378CE" w:rsidRPr="00033E6A">
      <w:rPr>
        <w:rFonts w:ascii="Arial Narrow" w:hAnsi="Arial Narrow"/>
        <w:sz w:val="16"/>
        <w:szCs w:val="16"/>
      </w:rPr>
      <w:t xml:space="preserve"> of </w:t>
    </w:r>
    <w:r w:rsidR="00676406" w:rsidRPr="00033E6A">
      <w:rPr>
        <w:rFonts w:ascii="Arial Narrow" w:hAnsi="Arial Narrow"/>
        <w:sz w:val="16"/>
        <w:szCs w:val="16"/>
      </w:rPr>
      <w:fldChar w:fldCharType="begin"/>
    </w:r>
    <w:r w:rsidR="00D378CE" w:rsidRPr="00033E6A">
      <w:rPr>
        <w:rFonts w:ascii="Arial Narrow" w:hAnsi="Arial Narrow"/>
        <w:sz w:val="16"/>
        <w:szCs w:val="16"/>
      </w:rPr>
      <w:instrText xml:space="preserve"> NUMPAGES  </w:instrText>
    </w:r>
    <w:r w:rsidR="00676406" w:rsidRPr="00033E6A">
      <w:rPr>
        <w:rFonts w:ascii="Arial Narrow" w:hAnsi="Arial Narrow"/>
        <w:sz w:val="16"/>
        <w:szCs w:val="16"/>
      </w:rPr>
      <w:fldChar w:fldCharType="separate"/>
    </w:r>
    <w:r w:rsidR="00364B9D">
      <w:rPr>
        <w:rFonts w:ascii="Arial Narrow" w:hAnsi="Arial Narrow"/>
        <w:noProof/>
        <w:sz w:val="16"/>
        <w:szCs w:val="16"/>
      </w:rPr>
      <w:t>15</w:t>
    </w:r>
    <w:r w:rsidR="00676406" w:rsidRPr="00033E6A">
      <w:rPr>
        <w:rFonts w:ascii="Arial Narrow" w:hAnsi="Arial Narrow"/>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3693" w:rsidRDefault="00623693">
      <w:r>
        <w:separator/>
      </w:r>
    </w:p>
  </w:footnote>
  <w:footnote w:type="continuationSeparator" w:id="0">
    <w:p w:rsidR="00623693" w:rsidRDefault="006236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78CE" w:rsidRPr="00151173" w:rsidRDefault="00D378CE" w:rsidP="00327D38">
    <w:pPr>
      <w:pStyle w:val="Header"/>
      <w:jc w:val="right"/>
      <w:rPr>
        <w:rFonts w:ascii="Arial Narrow" w:hAnsi="Arial Narrow"/>
        <w:b/>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78CE" w:rsidRPr="008E0CB7" w:rsidRDefault="00D378CE" w:rsidP="00E71D88">
    <w:pPr>
      <w:pStyle w:val="Header"/>
      <w:tabs>
        <w:tab w:val="clear" w:pos="4153"/>
        <w:tab w:val="clear" w:pos="8306"/>
        <w:tab w:val="left" w:pos="750"/>
      </w:tabs>
      <w:rPr>
        <w:sz w:val="4"/>
        <w:szCs w:val="4"/>
      </w:rPr>
    </w:pPr>
    <w:r>
      <w:rPr>
        <w:sz w:val="18"/>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
    <w:nsid w:val="00000004"/>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nsid w:val="00000005"/>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
    <w:nsid w:val="00000006"/>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4">
    <w:nsid w:val="042A7270"/>
    <w:multiLevelType w:val="hybridMultilevel"/>
    <w:tmpl w:val="A168A932"/>
    <w:lvl w:ilvl="0" w:tplc="B2A2916E">
      <w:start w:val="1"/>
      <w:numFmt w:val="bullet"/>
      <w:lvlText w:val=""/>
      <w:lvlJc w:val="left"/>
      <w:pPr>
        <w:tabs>
          <w:tab w:val="num" w:pos="720"/>
        </w:tabs>
        <w:ind w:left="720" w:hanging="360"/>
      </w:pPr>
      <w:rPr>
        <w:rFonts w:ascii="Symbol" w:hAnsi="Symbol" w:hint="default"/>
        <w:sz w:val="16"/>
      </w:rPr>
    </w:lvl>
    <w:lvl w:ilvl="1" w:tplc="6DEEBE8C">
      <w:start w:val="1"/>
      <w:numFmt w:val="bullet"/>
      <w:lvlText w:val=""/>
      <w:lvlJc w:val="left"/>
      <w:pPr>
        <w:tabs>
          <w:tab w:val="num" w:pos="1440"/>
        </w:tabs>
        <w:ind w:left="1440" w:hanging="360"/>
      </w:pPr>
      <w:rPr>
        <w:rFonts w:ascii="Symbol" w:hAnsi="Symbol" w:hint="default"/>
        <w:sz w:val="16"/>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063F3E28"/>
    <w:multiLevelType w:val="hybridMultilevel"/>
    <w:tmpl w:val="99C003E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08F0024C"/>
    <w:multiLevelType w:val="multilevel"/>
    <w:tmpl w:val="74D21034"/>
    <w:lvl w:ilvl="0">
      <w:start w:val="2"/>
      <w:numFmt w:val="decimal"/>
      <w:lvlText w:val="%1"/>
      <w:lvlJc w:val="left"/>
      <w:pPr>
        <w:tabs>
          <w:tab w:val="num" w:pos="555"/>
        </w:tabs>
        <w:ind w:left="555" w:hanging="555"/>
      </w:pPr>
      <w:rPr>
        <w:rFonts w:hint="default"/>
      </w:rPr>
    </w:lvl>
    <w:lvl w:ilvl="1">
      <w:start w:val="3"/>
      <w:numFmt w:val="decimal"/>
      <w:lvlText w:val="%1.%2"/>
      <w:lvlJc w:val="left"/>
      <w:pPr>
        <w:tabs>
          <w:tab w:val="num" w:pos="578"/>
        </w:tabs>
        <w:ind w:left="578" w:hanging="555"/>
      </w:pPr>
      <w:rPr>
        <w:rFonts w:hint="default"/>
      </w:rPr>
    </w:lvl>
    <w:lvl w:ilvl="2">
      <w:start w:val="1"/>
      <w:numFmt w:val="decimal"/>
      <w:lvlText w:val="%1.%2.%3"/>
      <w:lvlJc w:val="left"/>
      <w:pPr>
        <w:tabs>
          <w:tab w:val="num" w:pos="766"/>
        </w:tabs>
        <w:ind w:left="766" w:hanging="720"/>
      </w:pPr>
      <w:rPr>
        <w:rFonts w:hint="default"/>
      </w:rPr>
    </w:lvl>
    <w:lvl w:ilvl="3">
      <w:start w:val="1"/>
      <w:numFmt w:val="decimal"/>
      <w:lvlText w:val="%1.%2.%3.%4"/>
      <w:lvlJc w:val="left"/>
      <w:pPr>
        <w:tabs>
          <w:tab w:val="num" w:pos="789"/>
        </w:tabs>
        <w:ind w:left="789" w:hanging="720"/>
      </w:pPr>
      <w:rPr>
        <w:rFonts w:hint="default"/>
      </w:rPr>
    </w:lvl>
    <w:lvl w:ilvl="4">
      <w:start w:val="1"/>
      <w:numFmt w:val="decimal"/>
      <w:lvlText w:val="%1.%2.%3.%4.%5"/>
      <w:lvlJc w:val="left"/>
      <w:pPr>
        <w:tabs>
          <w:tab w:val="num" w:pos="1172"/>
        </w:tabs>
        <w:ind w:left="1172" w:hanging="1080"/>
      </w:pPr>
      <w:rPr>
        <w:rFonts w:hint="default"/>
      </w:rPr>
    </w:lvl>
    <w:lvl w:ilvl="5">
      <w:start w:val="1"/>
      <w:numFmt w:val="decimal"/>
      <w:lvlText w:val="%1.%2.%3.%4.%5.%6"/>
      <w:lvlJc w:val="left"/>
      <w:pPr>
        <w:tabs>
          <w:tab w:val="num" w:pos="1195"/>
        </w:tabs>
        <w:ind w:left="1195" w:hanging="1080"/>
      </w:pPr>
      <w:rPr>
        <w:rFonts w:hint="default"/>
      </w:rPr>
    </w:lvl>
    <w:lvl w:ilvl="6">
      <w:start w:val="1"/>
      <w:numFmt w:val="decimal"/>
      <w:lvlText w:val="%1.%2.%3.%4.%5.%6.%7"/>
      <w:lvlJc w:val="left"/>
      <w:pPr>
        <w:tabs>
          <w:tab w:val="num" w:pos="1578"/>
        </w:tabs>
        <w:ind w:left="1578" w:hanging="1440"/>
      </w:pPr>
      <w:rPr>
        <w:rFonts w:hint="default"/>
      </w:rPr>
    </w:lvl>
    <w:lvl w:ilvl="7">
      <w:start w:val="1"/>
      <w:numFmt w:val="decimal"/>
      <w:lvlText w:val="%1.%2.%3.%4.%5.%6.%7.%8"/>
      <w:lvlJc w:val="left"/>
      <w:pPr>
        <w:tabs>
          <w:tab w:val="num" w:pos="1601"/>
        </w:tabs>
        <w:ind w:left="1601" w:hanging="1440"/>
      </w:pPr>
      <w:rPr>
        <w:rFonts w:hint="default"/>
      </w:rPr>
    </w:lvl>
    <w:lvl w:ilvl="8">
      <w:start w:val="1"/>
      <w:numFmt w:val="decimal"/>
      <w:lvlText w:val="%1.%2.%3.%4.%5.%6.%7.%8.%9"/>
      <w:lvlJc w:val="left"/>
      <w:pPr>
        <w:tabs>
          <w:tab w:val="num" w:pos="1984"/>
        </w:tabs>
        <w:ind w:left="1984" w:hanging="1800"/>
      </w:pPr>
      <w:rPr>
        <w:rFonts w:hint="default"/>
      </w:rPr>
    </w:lvl>
  </w:abstractNum>
  <w:abstractNum w:abstractNumId="7">
    <w:nsid w:val="0BA7302A"/>
    <w:multiLevelType w:val="multilevel"/>
    <w:tmpl w:val="430214A4"/>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578"/>
        </w:tabs>
        <w:ind w:left="578" w:hanging="555"/>
      </w:pPr>
      <w:rPr>
        <w:rFonts w:hint="default"/>
      </w:rPr>
    </w:lvl>
    <w:lvl w:ilvl="2">
      <w:start w:val="1"/>
      <w:numFmt w:val="decimal"/>
      <w:lvlText w:val="%1.%2.%3"/>
      <w:lvlJc w:val="left"/>
      <w:pPr>
        <w:tabs>
          <w:tab w:val="num" w:pos="766"/>
        </w:tabs>
        <w:ind w:left="766" w:hanging="720"/>
      </w:pPr>
      <w:rPr>
        <w:rFonts w:hint="default"/>
      </w:rPr>
    </w:lvl>
    <w:lvl w:ilvl="3">
      <w:start w:val="1"/>
      <w:numFmt w:val="decimal"/>
      <w:lvlText w:val="%1.%2.%3.%4"/>
      <w:lvlJc w:val="left"/>
      <w:pPr>
        <w:tabs>
          <w:tab w:val="num" w:pos="789"/>
        </w:tabs>
        <w:ind w:left="789" w:hanging="720"/>
      </w:pPr>
      <w:rPr>
        <w:rFonts w:hint="default"/>
      </w:rPr>
    </w:lvl>
    <w:lvl w:ilvl="4">
      <w:start w:val="1"/>
      <w:numFmt w:val="decimal"/>
      <w:lvlText w:val="%1.%2.%3.%4.%5"/>
      <w:lvlJc w:val="left"/>
      <w:pPr>
        <w:tabs>
          <w:tab w:val="num" w:pos="1172"/>
        </w:tabs>
        <w:ind w:left="1172" w:hanging="1080"/>
      </w:pPr>
      <w:rPr>
        <w:rFonts w:hint="default"/>
      </w:rPr>
    </w:lvl>
    <w:lvl w:ilvl="5">
      <w:start w:val="1"/>
      <w:numFmt w:val="decimal"/>
      <w:lvlText w:val="%1.%2.%3.%4.%5.%6"/>
      <w:lvlJc w:val="left"/>
      <w:pPr>
        <w:tabs>
          <w:tab w:val="num" w:pos="1195"/>
        </w:tabs>
        <w:ind w:left="1195" w:hanging="1080"/>
      </w:pPr>
      <w:rPr>
        <w:rFonts w:hint="default"/>
      </w:rPr>
    </w:lvl>
    <w:lvl w:ilvl="6">
      <w:start w:val="1"/>
      <w:numFmt w:val="decimal"/>
      <w:lvlText w:val="%1.%2.%3.%4.%5.%6.%7"/>
      <w:lvlJc w:val="left"/>
      <w:pPr>
        <w:tabs>
          <w:tab w:val="num" w:pos="1578"/>
        </w:tabs>
        <w:ind w:left="1578" w:hanging="1440"/>
      </w:pPr>
      <w:rPr>
        <w:rFonts w:hint="default"/>
      </w:rPr>
    </w:lvl>
    <w:lvl w:ilvl="7">
      <w:start w:val="1"/>
      <w:numFmt w:val="decimal"/>
      <w:lvlText w:val="%1.%2.%3.%4.%5.%6.%7.%8"/>
      <w:lvlJc w:val="left"/>
      <w:pPr>
        <w:tabs>
          <w:tab w:val="num" w:pos="1601"/>
        </w:tabs>
        <w:ind w:left="1601" w:hanging="1440"/>
      </w:pPr>
      <w:rPr>
        <w:rFonts w:hint="default"/>
      </w:rPr>
    </w:lvl>
    <w:lvl w:ilvl="8">
      <w:start w:val="1"/>
      <w:numFmt w:val="decimal"/>
      <w:lvlText w:val="%1.%2.%3.%4.%5.%6.%7.%8.%9"/>
      <w:lvlJc w:val="left"/>
      <w:pPr>
        <w:tabs>
          <w:tab w:val="num" w:pos="1984"/>
        </w:tabs>
        <w:ind w:left="1984" w:hanging="1800"/>
      </w:pPr>
      <w:rPr>
        <w:rFonts w:hint="default"/>
      </w:rPr>
    </w:lvl>
  </w:abstractNum>
  <w:abstractNum w:abstractNumId="8">
    <w:nsid w:val="12697F22"/>
    <w:multiLevelType w:val="hybridMultilevel"/>
    <w:tmpl w:val="140C80EE"/>
    <w:lvl w:ilvl="0" w:tplc="B1B269C2">
      <w:start w:val="1"/>
      <w:numFmt w:val="bullet"/>
      <w:pStyle w:val="Bodypts"/>
      <w:lvlText w:val=""/>
      <w:lvlJc w:val="left"/>
      <w:pPr>
        <w:tabs>
          <w:tab w:val="num" w:pos="1287"/>
        </w:tabs>
        <w:ind w:left="1287" w:hanging="360"/>
      </w:pPr>
      <w:rPr>
        <w:rFonts w:ascii="Symbol" w:hAnsi="Symbol" w:hint="default"/>
        <w:color w:val="auto"/>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148C620D"/>
    <w:multiLevelType w:val="hybridMultilevel"/>
    <w:tmpl w:val="B336C97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17E90E32"/>
    <w:multiLevelType w:val="hybridMultilevel"/>
    <w:tmpl w:val="AEDCB0B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187C11C2"/>
    <w:multiLevelType w:val="hybridMultilevel"/>
    <w:tmpl w:val="D57C9D8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9EC2D2B"/>
    <w:multiLevelType w:val="hybridMultilevel"/>
    <w:tmpl w:val="083AE14E"/>
    <w:lvl w:ilvl="0" w:tplc="411EAA46">
      <w:start w:val="5"/>
      <w:numFmt w:val="bullet"/>
      <w:pStyle w:val="dotpoint"/>
      <w:lvlText w:val=""/>
      <w:lvlJc w:val="left"/>
      <w:pPr>
        <w:tabs>
          <w:tab w:val="num" w:pos="360"/>
        </w:tabs>
        <w:ind w:left="360" w:hanging="360"/>
      </w:pPr>
      <w:rPr>
        <w:rFonts w:ascii="Symbol" w:eastAsia="Times New Roman" w:hAnsi="Symbol" w:cs="Times New Roman" w:hint="default"/>
      </w:rPr>
    </w:lvl>
    <w:lvl w:ilvl="1" w:tplc="8A2AE2E8">
      <w:start w:val="1"/>
      <w:numFmt w:val="bullet"/>
      <w:lvlText w:val="-"/>
      <w:lvlJc w:val="left"/>
      <w:pPr>
        <w:tabs>
          <w:tab w:val="num" w:pos="1364"/>
        </w:tabs>
        <w:ind w:left="1364" w:hanging="284"/>
      </w:pPr>
      <w:rPr>
        <w:rFonts w:ascii="Arial Narrow" w:hAnsi="Arial Narrow"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nsid w:val="1FEC5CB8"/>
    <w:multiLevelType w:val="multilevel"/>
    <w:tmpl w:val="A7D879E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21D63624"/>
    <w:multiLevelType w:val="hybridMultilevel"/>
    <w:tmpl w:val="A58690B8"/>
    <w:lvl w:ilvl="0" w:tplc="7FC6556C">
      <w:start w:val="1"/>
      <w:numFmt w:val="bullet"/>
      <w:lvlText w:val=""/>
      <w:lvlJc w:val="left"/>
      <w:pPr>
        <w:tabs>
          <w:tab w:val="num" w:pos="454"/>
        </w:tabs>
        <w:ind w:left="454" w:hanging="397"/>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28E62F14"/>
    <w:multiLevelType w:val="hybridMultilevel"/>
    <w:tmpl w:val="2E74A368"/>
    <w:lvl w:ilvl="0" w:tplc="0C09000F">
      <w:start w:val="8"/>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nsid w:val="2DD32F3C"/>
    <w:multiLevelType w:val="multilevel"/>
    <w:tmpl w:val="A10E2876"/>
    <w:lvl w:ilvl="0">
      <w:start w:val="1"/>
      <w:numFmt w:val="decimal"/>
      <w:lvlText w:val="%1"/>
      <w:lvlJc w:val="left"/>
      <w:pPr>
        <w:tabs>
          <w:tab w:val="num" w:pos="555"/>
        </w:tabs>
        <w:ind w:left="555" w:hanging="555"/>
      </w:pPr>
      <w:rPr>
        <w:rFonts w:hint="default"/>
        <w:i w:val="0"/>
      </w:rPr>
    </w:lvl>
    <w:lvl w:ilvl="1">
      <w:start w:val="1"/>
      <w:numFmt w:val="decimal"/>
      <w:lvlText w:val="%1.%2"/>
      <w:lvlJc w:val="left"/>
      <w:pPr>
        <w:tabs>
          <w:tab w:val="num" w:pos="578"/>
        </w:tabs>
        <w:ind w:left="578" w:hanging="555"/>
      </w:pPr>
      <w:rPr>
        <w:rFonts w:ascii="Arial" w:eastAsia="Times New Roman" w:hAnsi="Arial" w:cs="Arial"/>
        <w:i w:val="0"/>
      </w:rPr>
    </w:lvl>
    <w:lvl w:ilvl="2">
      <w:start w:val="1"/>
      <w:numFmt w:val="decimal"/>
      <w:lvlText w:val="%1.%2.%3"/>
      <w:lvlJc w:val="left"/>
      <w:pPr>
        <w:tabs>
          <w:tab w:val="num" w:pos="766"/>
        </w:tabs>
        <w:ind w:left="766" w:hanging="720"/>
      </w:pPr>
      <w:rPr>
        <w:rFonts w:hint="default"/>
        <w:i w:val="0"/>
      </w:rPr>
    </w:lvl>
    <w:lvl w:ilvl="3">
      <w:start w:val="1"/>
      <w:numFmt w:val="decimal"/>
      <w:lvlText w:val="%1.%2.%3.%4"/>
      <w:lvlJc w:val="left"/>
      <w:pPr>
        <w:tabs>
          <w:tab w:val="num" w:pos="789"/>
        </w:tabs>
        <w:ind w:left="789" w:hanging="720"/>
      </w:pPr>
      <w:rPr>
        <w:rFonts w:hint="default"/>
        <w:i w:val="0"/>
      </w:rPr>
    </w:lvl>
    <w:lvl w:ilvl="4">
      <w:start w:val="1"/>
      <w:numFmt w:val="decimal"/>
      <w:lvlText w:val="%1.%2.%3.%4.%5"/>
      <w:lvlJc w:val="left"/>
      <w:pPr>
        <w:tabs>
          <w:tab w:val="num" w:pos="1172"/>
        </w:tabs>
        <w:ind w:left="1172" w:hanging="1080"/>
      </w:pPr>
      <w:rPr>
        <w:rFonts w:hint="default"/>
        <w:i w:val="0"/>
      </w:rPr>
    </w:lvl>
    <w:lvl w:ilvl="5">
      <w:start w:val="1"/>
      <w:numFmt w:val="decimal"/>
      <w:lvlText w:val="%1.%2.%3.%4.%5.%6"/>
      <w:lvlJc w:val="left"/>
      <w:pPr>
        <w:tabs>
          <w:tab w:val="num" w:pos="1195"/>
        </w:tabs>
        <w:ind w:left="1195" w:hanging="1080"/>
      </w:pPr>
      <w:rPr>
        <w:rFonts w:hint="default"/>
        <w:i w:val="0"/>
      </w:rPr>
    </w:lvl>
    <w:lvl w:ilvl="6">
      <w:start w:val="1"/>
      <w:numFmt w:val="decimal"/>
      <w:lvlText w:val="%1.%2.%3.%4.%5.%6.%7"/>
      <w:lvlJc w:val="left"/>
      <w:pPr>
        <w:tabs>
          <w:tab w:val="num" w:pos="1578"/>
        </w:tabs>
        <w:ind w:left="1578" w:hanging="1440"/>
      </w:pPr>
      <w:rPr>
        <w:rFonts w:hint="default"/>
        <w:i w:val="0"/>
      </w:rPr>
    </w:lvl>
    <w:lvl w:ilvl="7">
      <w:start w:val="1"/>
      <w:numFmt w:val="decimal"/>
      <w:lvlText w:val="%1.%2.%3.%4.%5.%6.%7.%8"/>
      <w:lvlJc w:val="left"/>
      <w:pPr>
        <w:tabs>
          <w:tab w:val="num" w:pos="1601"/>
        </w:tabs>
        <w:ind w:left="1601" w:hanging="1440"/>
      </w:pPr>
      <w:rPr>
        <w:rFonts w:hint="default"/>
        <w:i w:val="0"/>
      </w:rPr>
    </w:lvl>
    <w:lvl w:ilvl="8">
      <w:start w:val="1"/>
      <w:numFmt w:val="decimal"/>
      <w:lvlText w:val="%1.%2.%3.%4.%5.%6.%7.%8.%9"/>
      <w:lvlJc w:val="left"/>
      <w:pPr>
        <w:tabs>
          <w:tab w:val="num" w:pos="1984"/>
        </w:tabs>
        <w:ind w:left="1984" w:hanging="1800"/>
      </w:pPr>
      <w:rPr>
        <w:rFonts w:hint="default"/>
        <w:i w:val="0"/>
      </w:rPr>
    </w:lvl>
  </w:abstractNum>
  <w:abstractNum w:abstractNumId="17">
    <w:nsid w:val="35275720"/>
    <w:multiLevelType w:val="hybridMultilevel"/>
    <w:tmpl w:val="5DBC61E6"/>
    <w:lvl w:ilvl="0" w:tplc="811EECEA">
      <w:start w:val="1"/>
      <w:numFmt w:val="bullet"/>
      <w:lvlText w:val=""/>
      <w:lvlJc w:val="left"/>
      <w:pPr>
        <w:tabs>
          <w:tab w:val="num" w:pos="284"/>
        </w:tabs>
        <w:ind w:left="284" w:hanging="28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36C4294E"/>
    <w:multiLevelType w:val="hybridMultilevel"/>
    <w:tmpl w:val="11C894A2"/>
    <w:lvl w:ilvl="0" w:tplc="0C090001">
      <w:start w:val="1"/>
      <w:numFmt w:val="bullet"/>
      <w:lvlText w:val=""/>
      <w:lvlJc w:val="left"/>
      <w:pPr>
        <w:tabs>
          <w:tab w:val="num" w:pos="1080"/>
        </w:tabs>
        <w:ind w:left="1080" w:hanging="360"/>
      </w:pPr>
      <w:rPr>
        <w:rFonts w:ascii="Symbol" w:hAnsi="Symbol"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19">
    <w:nsid w:val="37A45CAF"/>
    <w:multiLevelType w:val="hybridMultilevel"/>
    <w:tmpl w:val="87F42AAC"/>
    <w:lvl w:ilvl="0" w:tplc="0C090001">
      <w:start w:val="1"/>
      <w:numFmt w:val="bullet"/>
      <w:pStyle w:val="Bodybullet"/>
      <w:lvlText w:val=""/>
      <w:lvlJc w:val="left"/>
      <w:pPr>
        <w:tabs>
          <w:tab w:val="num" w:pos="360"/>
        </w:tabs>
        <w:ind w:left="357" w:hanging="357"/>
      </w:pPr>
      <w:rPr>
        <w:rFonts w:ascii="Monotype Sorts" w:hAnsi="Monotype Sorts" w:hint="default"/>
        <w:sz w:val="20"/>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nsid w:val="39C44D6A"/>
    <w:multiLevelType w:val="hybridMultilevel"/>
    <w:tmpl w:val="6F707CB4"/>
    <w:lvl w:ilvl="0" w:tplc="A4FAB1D4">
      <w:start w:val="1"/>
      <w:numFmt w:val="bullet"/>
      <w:pStyle w:val="dotpointstable"/>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3AA878F4"/>
    <w:multiLevelType w:val="hybridMultilevel"/>
    <w:tmpl w:val="F4B2EF4E"/>
    <w:lvl w:ilvl="0" w:tplc="00010409">
      <w:start w:val="1"/>
      <w:numFmt w:val="bullet"/>
      <w:lvlText w:val=""/>
      <w:lvlJc w:val="left"/>
      <w:pPr>
        <w:tabs>
          <w:tab w:val="num" w:pos="360"/>
        </w:tabs>
        <w:ind w:left="360" w:hanging="360"/>
      </w:pPr>
      <w:rPr>
        <w:rFonts w:ascii="Symbol" w:hAnsi="Symbol" w:hint="default"/>
      </w:rPr>
    </w:lvl>
    <w:lvl w:ilvl="1" w:tplc="6DEEBE8C">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nsid w:val="3C3B663E"/>
    <w:multiLevelType w:val="hybridMultilevel"/>
    <w:tmpl w:val="625E4FC4"/>
    <w:lvl w:ilvl="0" w:tplc="811EECEA">
      <w:start w:val="1"/>
      <w:numFmt w:val="bullet"/>
      <w:lvlText w:val=""/>
      <w:lvlJc w:val="left"/>
      <w:pPr>
        <w:tabs>
          <w:tab w:val="num" w:pos="284"/>
        </w:tabs>
        <w:ind w:left="284" w:hanging="28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nsid w:val="44DD158F"/>
    <w:multiLevelType w:val="hybridMultilevel"/>
    <w:tmpl w:val="A9AA56FC"/>
    <w:lvl w:ilvl="0" w:tplc="811EECEA">
      <w:start w:val="1"/>
      <w:numFmt w:val="bullet"/>
      <w:lvlText w:val=""/>
      <w:lvlJc w:val="left"/>
      <w:pPr>
        <w:tabs>
          <w:tab w:val="num" w:pos="710"/>
        </w:tabs>
        <w:ind w:left="710" w:hanging="284"/>
      </w:pPr>
      <w:rPr>
        <w:rFonts w:ascii="Symbol" w:hAnsi="Symbol" w:hint="default"/>
      </w:rPr>
    </w:lvl>
    <w:lvl w:ilvl="1" w:tplc="0C090003" w:tentative="1">
      <w:start w:val="1"/>
      <w:numFmt w:val="bullet"/>
      <w:lvlText w:val="o"/>
      <w:lvlJc w:val="left"/>
      <w:pPr>
        <w:tabs>
          <w:tab w:val="num" w:pos="1866"/>
        </w:tabs>
        <w:ind w:left="1866" w:hanging="360"/>
      </w:pPr>
      <w:rPr>
        <w:rFonts w:ascii="Courier New" w:hAnsi="Courier New" w:cs="Courier New" w:hint="default"/>
      </w:rPr>
    </w:lvl>
    <w:lvl w:ilvl="2" w:tplc="0C090005" w:tentative="1">
      <w:start w:val="1"/>
      <w:numFmt w:val="bullet"/>
      <w:lvlText w:val=""/>
      <w:lvlJc w:val="left"/>
      <w:pPr>
        <w:tabs>
          <w:tab w:val="num" w:pos="2586"/>
        </w:tabs>
        <w:ind w:left="2586" w:hanging="360"/>
      </w:pPr>
      <w:rPr>
        <w:rFonts w:ascii="Wingdings" w:hAnsi="Wingdings" w:hint="default"/>
      </w:rPr>
    </w:lvl>
    <w:lvl w:ilvl="3" w:tplc="0C090001" w:tentative="1">
      <w:start w:val="1"/>
      <w:numFmt w:val="bullet"/>
      <w:lvlText w:val=""/>
      <w:lvlJc w:val="left"/>
      <w:pPr>
        <w:tabs>
          <w:tab w:val="num" w:pos="3306"/>
        </w:tabs>
        <w:ind w:left="3306" w:hanging="360"/>
      </w:pPr>
      <w:rPr>
        <w:rFonts w:ascii="Symbol" w:hAnsi="Symbol" w:hint="default"/>
      </w:rPr>
    </w:lvl>
    <w:lvl w:ilvl="4" w:tplc="0C090003" w:tentative="1">
      <w:start w:val="1"/>
      <w:numFmt w:val="bullet"/>
      <w:lvlText w:val="o"/>
      <w:lvlJc w:val="left"/>
      <w:pPr>
        <w:tabs>
          <w:tab w:val="num" w:pos="4026"/>
        </w:tabs>
        <w:ind w:left="4026" w:hanging="360"/>
      </w:pPr>
      <w:rPr>
        <w:rFonts w:ascii="Courier New" w:hAnsi="Courier New" w:cs="Courier New" w:hint="default"/>
      </w:rPr>
    </w:lvl>
    <w:lvl w:ilvl="5" w:tplc="0C090005" w:tentative="1">
      <w:start w:val="1"/>
      <w:numFmt w:val="bullet"/>
      <w:lvlText w:val=""/>
      <w:lvlJc w:val="left"/>
      <w:pPr>
        <w:tabs>
          <w:tab w:val="num" w:pos="4746"/>
        </w:tabs>
        <w:ind w:left="4746" w:hanging="360"/>
      </w:pPr>
      <w:rPr>
        <w:rFonts w:ascii="Wingdings" w:hAnsi="Wingdings" w:hint="default"/>
      </w:rPr>
    </w:lvl>
    <w:lvl w:ilvl="6" w:tplc="0C090001" w:tentative="1">
      <w:start w:val="1"/>
      <w:numFmt w:val="bullet"/>
      <w:lvlText w:val=""/>
      <w:lvlJc w:val="left"/>
      <w:pPr>
        <w:tabs>
          <w:tab w:val="num" w:pos="5466"/>
        </w:tabs>
        <w:ind w:left="5466" w:hanging="360"/>
      </w:pPr>
      <w:rPr>
        <w:rFonts w:ascii="Symbol" w:hAnsi="Symbol" w:hint="default"/>
      </w:rPr>
    </w:lvl>
    <w:lvl w:ilvl="7" w:tplc="0C090003" w:tentative="1">
      <w:start w:val="1"/>
      <w:numFmt w:val="bullet"/>
      <w:lvlText w:val="o"/>
      <w:lvlJc w:val="left"/>
      <w:pPr>
        <w:tabs>
          <w:tab w:val="num" w:pos="6186"/>
        </w:tabs>
        <w:ind w:left="6186" w:hanging="360"/>
      </w:pPr>
      <w:rPr>
        <w:rFonts w:ascii="Courier New" w:hAnsi="Courier New" w:cs="Courier New" w:hint="default"/>
      </w:rPr>
    </w:lvl>
    <w:lvl w:ilvl="8" w:tplc="0C090005" w:tentative="1">
      <w:start w:val="1"/>
      <w:numFmt w:val="bullet"/>
      <w:lvlText w:val=""/>
      <w:lvlJc w:val="left"/>
      <w:pPr>
        <w:tabs>
          <w:tab w:val="num" w:pos="6906"/>
        </w:tabs>
        <w:ind w:left="6906" w:hanging="360"/>
      </w:pPr>
      <w:rPr>
        <w:rFonts w:ascii="Wingdings" w:hAnsi="Wingdings" w:hint="default"/>
      </w:rPr>
    </w:lvl>
  </w:abstractNum>
  <w:abstractNum w:abstractNumId="24">
    <w:nsid w:val="4B6776C5"/>
    <w:multiLevelType w:val="multilevel"/>
    <w:tmpl w:val="8C44880C"/>
    <w:lvl w:ilvl="0">
      <w:start w:val="1"/>
      <w:numFmt w:val="decimal"/>
      <w:lvlText w:val="%1"/>
      <w:lvlJc w:val="left"/>
      <w:pPr>
        <w:tabs>
          <w:tab w:val="num" w:pos="555"/>
        </w:tabs>
        <w:ind w:left="555" w:hanging="555"/>
      </w:pPr>
      <w:rPr>
        <w:rFonts w:hint="default"/>
      </w:rPr>
    </w:lvl>
    <w:lvl w:ilvl="1">
      <w:start w:val="3"/>
      <w:numFmt w:val="decimal"/>
      <w:lvlText w:val="%1.%2"/>
      <w:lvlJc w:val="left"/>
      <w:pPr>
        <w:tabs>
          <w:tab w:val="num" w:pos="578"/>
        </w:tabs>
        <w:ind w:left="578" w:hanging="555"/>
      </w:pPr>
      <w:rPr>
        <w:rFonts w:hint="default"/>
      </w:rPr>
    </w:lvl>
    <w:lvl w:ilvl="2">
      <w:start w:val="1"/>
      <w:numFmt w:val="decimal"/>
      <w:lvlText w:val="%1.%2.%3"/>
      <w:lvlJc w:val="left"/>
      <w:pPr>
        <w:tabs>
          <w:tab w:val="num" w:pos="766"/>
        </w:tabs>
        <w:ind w:left="766" w:hanging="720"/>
      </w:pPr>
      <w:rPr>
        <w:rFonts w:hint="default"/>
      </w:rPr>
    </w:lvl>
    <w:lvl w:ilvl="3">
      <w:start w:val="1"/>
      <w:numFmt w:val="decimal"/>
      <w:lvlText w:val="%1.%2.%3.%4"/>
      <w:lvlJc w:val="left"/>
      <w:pPr>
        <w:tabs>
          <w:tab w:val="num" w:pos="789"/>
        </w:tabs>
        <w:ind w:left="789" w:hanging="720"/>
      </w:pPr>
      <w:rPr>
        <w:rFonts w:hint="default"/>
      </w:rPr>
    </w:lvl>
    <w:lvl w:ilvl="4">
      <w:start w:val="1"/>
      <w:numFmt w:val="decimal"/>
      <w:lvlText w:val="%1.%2.%3.%4.%5"/>
      <w:lvlJc w:val="left"/>
      <w:pPr>
        <w:tabs>
          <w:tab w:val="num" w:pos="1172"/>
        </w:tabs>
        <w:ind w:left="1172" w:hanging="1080"/>
      </w:pPr>
      <w:rPr>
        <w:rFonts w:hint="default"/>
      </w:rPr>
    </w:lvl>
    <w:lvl w:ilvl="5">
      <w:start w:val="1"/>
      <w:numFmt w:val="decimal"/>
      <w:lvlText w:val="%1.%2.%3.%4.%5.%6"/>
      <w:lvlJc w:val="left"/>
      <w:pPr>
        <w:tabs>
          <w:tab w:val="num" w:pos="1195"/>
        </w:tabs>
        <w:ind w:left="1195" w:hanging="1080"/>
      </w:pPr>
      <w:rPr>
        <w:rFonts w:hint="default"/>
      </w:rPr>
    </w:lvl>
    <w:lvl w:ilvl="6">
      <w:start w:val="1"/>
      <w:numFmt w:val="decimal"/>
      <w:lvlText w:val="%1.%2.%3.%4.%5.%6.%7"/>
      <w:lvlJc w:val="left"/>
      <w:pPr>
        <w:tabs>
          <w:tab w:val="num" w:pos="1578"/>
        </w:tabs>
        <w:ind w:left="1578" w:hanging="1440"/>
      </w:pPr>
      <w:rPr>
        <w:rFonts w:hint="default"/>
      </w:rPr>
    </w:lvl>
    <w:lvl w:ilvl="7">
      <w:start w:val="1"/>
      <w:numFmt w:val="decimal"/>
      <w:lvlText w:val="%1.%2.%3.%4.%5.%6.%7.%8"/>
      <w:lvlJc w:val="left"/>
      <w:pPr>
        <w:tabs>
          <w:tab w:val="num" w:pos="1601"/>
        </w:tabs>
        <w:ind w:left="1601" w:hanging="1440"/>
      </w:pPr>
      <w:rPr>
        <w:rFonts w:hint="default"/>
      </w:rPr>
    </w:lvl>
    <w:lvl w:ilvl="8">
      <w:start w:val="1"/>
      <w:numFmt w:val="decimal"/>
      <w:lvlText w:val="%1.%2.%3.%4.%5.%6.%7.%8.%9"/>
      <w:lvlJc w:val="left"/>
      <w:pPr>
        <w:tabs>
          <w:tab w:val="num" w:pos="1984"/>
        </w:tabs>
        <w:ind w:left="1984" w:hanging="1800"/>
      </w:pPr>
      <w:rPr>
        <w:rFonts w:hint="default"/>
      </w:rPr>
    </w:lvl>
  </w:abstractNum>
  <w:abstractNum w:abstractNumId="25">
    <w:nsid w:val="51307062"/>
    <w:multiLevelType w:val="hybridMultilevel"/>
    <w:tmpl w:val="118A2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1BF41B4"/>
    <w:multiLevelType w:val="hybridMultilevel"/>
    <w:tmpl w:val="0C6AC2DA"/>
    <w:lvl w:ilvl="0" w:tplc="1AD0266A">
      <w:start w:val="4"/>
      <w:numFmt w:val="decimal"/>
      <w:lvlText w:val="%1."/>
      <w:lvlJc w:val="left"/>
      <w:pPr>
        <w:tabs>
          <w:tab w:val="num" w:pos="720"/>
        </w:tabs>
        <w:ind w:left="720" w:hanging="360"/>
      </w:pPr>
      <w:rPr>
        <w:rFonts w:hint="default"/>
        <w:b/>
        <w:i w:val="0"/>
        <w:sz w:val="2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nsid w:val="568D2EAC"/>
    <w:multiLevelType w:val="hybridMultilevel"/>
    <w:tmpl w:val="438A693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nsid w:val="56AF5052"/>
    <w:multiLevelType w:val="hybridMultilevel"/>
    <w:tmpl w:val="26700668"/>
    <w:lvl w:ilvl="0" w:tplc="56D80022">
      <w:start w:val="1"/>
      <w:numFmt w:val="bullet"/>
      <w:lvlText w:val=""/>
      <w:lvlJc w:val="left"/>
      <w:pPr>
        <w:tabs>
          <w:tab w:val="num" w:pos="644"/>
        </w:tabs>
        <w:ind w:left="644" w:hanging="284"/>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F5174F3"/>
    <w:multiLevelType w:val="multilevel"/>
    <w:tmpl w:val="AB14C25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624B323E"/>
    <w:multiLevelType w:val="hybridMultilevel"/>
    <w:tmpl w:val="60483774"/>
    <w:lvl w:ilvl="0" w:tplc="0C09000F">
      <w:start w:val="1"/>
      <w:numFmt w:val="decimal"/>
      <w:lvlText w:val="%1."/>
      <w:lvlJc w:val="left"/>
      <w:pPr>
        <w:tabs>
          <w:tab w:val="num" w:pos="720"/>
        </w:tabs>
        <w:ind w:left="720" w:hanging="360"/>
      </w:pPr>
      <w:rPr>
        <w:rFonts w:hint="default"/>
        <w:i w:val="0"/>
        <w:sz w:val="2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nsid w:val="62676792"/>
    <w:multiLevelType w:val="multilevel"/>
    <w:tmpl w:val="31D06FCA"/>
    <w:lvl w:ilvl="0">
      <w:start w:val="2"/>
      <w:numFmt w:val="decimal"/>
      <w:lvlText w:val="%1"/>
      <w:lvlJc w:val="left"/>
      <w:pPr>
        <w:tabs>
          <w:tab w:val="num" w:pos="555"/>
        </w:tabs>
        <w:ind w:left="555" w:hanging="555"/>
      </w:pPr>
      <w:rPr>
        <w:rFonts w:hint="default"/>
      </w:rPr>
    </w:lvl>
    <w:lvl w:ilvl="1">
      <w:start w:val="1"/>
      <w:numFmt w:val="decimal"/>
      <w:lvlText w:val="%1.%2"/>
      <w:lvlJc w:val="left"/>
      <w:pPr>
        <w:tabs>
          <w:tab w:val="num" w:pos="578"/>
        </w:tabs>
        <w:ind w:left="578" w:hanging="555"/>
      </w:pPr>
      <w:rPr>
        <w:rFonts w:hint="default"/>
      </w:rPr>
    </w:lvl>
    <w:lvl w:ilvl="2">
      <w:start w:val="1"/>
      <w:numFmt w:val="decimal"/>
      <w:lvlText w:val="%1.%2.%3"/>
      <w:lvlJc w:val="left"/>
      <w:pPr>
        <w:tabs>
          <w:tab w:val="num" w:pos="766"/>
        </w:tabs>
        <w:ind w:left="766" w:hanging="720"/>
      </w:pPr>
      <w:rPr>
        <w:rFonts w:hint="default"/>
      </w:rPr>
    </w:lvl>
    <w:lvl w:ilvl="3">
      <w:start w:val="1"/>
      <w:numFmt w:val="decimal"/>
      <w:lvlText w:val="%1.%2.%3.%4"/>
      <w:lvlJc w:val="left"/>
      <w:pPr>
        <w:tabs>
          <w:tab w:val="num" w:pos="789"/>
        </w:tabs>
        <w:ind w:left="789" w:hanging="720"/>
      </w:pPr>
      <w:rPr>
        <w:rFonts w:hint="default"/>
      </w:rPr>
    </w:lvl>
    <w:lvl w:ilvl="4">
      <w:start w:val="1"/>
      <w:numFmt w:val="decimal"/>
      <w:lvlText w:val="%1.%2.%3.%4.%5"/>
      <w:lvlJc w:val="left"/>
      <w:pPr>
        <w:tabs>
          <w:tab w:val="num" w:pos="1172"/>
        </w:tabs>
        <w:ind w:left="1172" w:hanging="1080"/>
      </w:pPr>
      <w:rPr>
        <w:rFonts w:hint="default"/>
      </w:rPr>
    </w:lvl>
    <w:lvl w:ilvl="5">
      <w:start w:val="1"/>
      <w:numFmt w:val="decimal"/>
      <w:lvlText w:val="%1.%2.%3.%4.%5.%6"/>
      <w:lvlJc w:val="left"/>
      <w:pPr>
        <w:tabs>
          <w:tab w:val="num" w:pos="1195"/>
        </w:tabs>
        <w:ind w:left="1195" w:hanging="1080"/>
      </w:pPr>
      <w:rPr>
        <w:rFonts w:hint="default"/>
      </w:rPr>
    </w:lvl>
    <w:lvl w:ilvl="6">
      <w:start w:val="1"/>
      <w:numFmt w:val="decimal"/>
      <w:lvlText w:val="%1.%2.%3.%4.%5.%6.%7"/>
      <w:lvlJc w:val="left"/>
      <w:pPr>
        <w:tabs>
          <w:tab w:val="num" w:pos="1578"/>
        </w:tabs>
        <w:ind w:left="1578" w:hanging="1440"/>
      </w:pPr>
      <w:rPr>
        <w:rFonts w:hint="default"/>
      </w:rPr>
    </w:lvl>
    <w:lvl w:ilvl="7">
      <w:start w:val="1"/>
      <w:numFmt w:val="decimal"/>
      <w:lvlText w:val="%1.%2.%3.%4.%5.%6.%7.%8"/>
      <w:lvlJc w:val="left"/>
      <w:pPr>
        <w:tabs>
          <w:tab w:val="num" w:pos="1601"/>
        </w:tabs>
        <w:ind w:left="1601" w:hanging="1440"/>
      </w:pPr>
      <w:rPr>
        <w:rFonts w:hint="default"/>
      </w:rPr>
    </w:lvl>
    <w:lvl w:ilvl="8">
      <w:start w:val="1"/>
      <w:numFmt w:val="decimal"/>
      <w:lvlText w:val="%1.%2.%3.%4.%5.%6.%7.%8.%9"/>
      <w:lvlJc w:val="left"/>
      <w:pPr>
        <w:tabs>
          <w:tab w:val="num" w:pos="1984"/>
        </w:tabs>
        <w:ind w:left="1984" w:hanging="1800"/>
      </w:pPr>
      <w:rPr>
        <w:rFonts w:hint="default"/>
      </w:rPr>
    </w:lvl>
  </w:abstractNum>
  <w:abstractNum w:abstractNumId="32">
    <w:nsid w:val="66161BA3"/>
    <w:multiLevelType w:val="hybridMultilevel"/>
    <w:tmpl w:val="09FA1FB8"/>
    <w:lvl w:ilvl="0" w:tplc="811EECEA">
      <w:start w:val="1"/>
      <w:numFmt w:val="bullet"/>
      <w:lvlText w:val=""/>
      <w:lvlJc w:val="left"/>
      <w:pPr>
        <w:tabs>
          <w:tab w:val="num" w:pos="284"/>
        </w:tabs>
        <w:ind w:left="284" w:hanging="28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3">
    <w:nsid w:val="684C6847"/>
    <w:multiLevelType w:val="hybridMultilevel"/>
    <w:tmpl w:val="5CAEED76"/>
    <w:lvl w:ilvl="0" w:tplc="0C090001">
      <w:start w:val="1"/>
      <w:numFmt w:val="bullet"/>
      <w:lvlText w:val=""/>
      <w:lvlJc w:val="left"/>
      <w:pPr>
        <w:tabs>
          <w:tab w:val="num" w:pos="1080"/>
        </w:tabs>
        <w:ind w:left="108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34">
    <w:nsid w:val="6B020ACB"/>
    <w:multiLevelType w:val="hybridMultilevel"/>
    <w:tmpl w:val="7A662A82"/>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5">
    <w:nsid w:val="70286EF8"/>
    <w:multiLevelType w:val="hybridMultilevel"/>
    <w:tmpl w:val="E9B42C04"/>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nsid w:val="714119D2"/>
    <w:multiLevelType w:val="hybridMultilevel"/>
    <w:tmpl w:val="EDEC023E"/>
    <w:lvl w:ilvl="0" w:tplc="0C09000F">
      <w:start w:val="10"/>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nsid w:val="7D075058"/>
    <w:multiLevelType w:val="hybridMultilevel"/>
    <w:tmpl w:val="E71E1DD4"/>
    <w:lvl w:ilvl="0" w:tplc="CBBEF44C">
      <w:start w:val="1"/>
      <w:numFmt w:val="decimal"/>
      <w:lvlText w:val="%1."/>
      <w:lvlJc w:val="left"/>
      <w:pPr>
        <w:tabs>
          <w:tab w:val="num" w:pos="720"/>
        </w:tabs>
        <w:ind w:left="720" w:hanging="360"/>
      </w:pPr>
      <w:rPr>
        <w:rFonts w:hint="default"/>
        <w:b w:val="0"/>
        <w:i w:val="0"/>
        <w:sz w:val="24"/>
        <w:szCs w:val="24"/>
      </w:rPr>
    </w:lvl>
    <w:lvl w:ilvl="1" w:tplc="0C090001">
      <w:start w:val="1"/>
      <w:numFmt w:val="bullet"/>
      <w:lvlText w:val=""/>
      <w:lvlJc w:val="left"/>
      <w:pPr>
        <w:tabs>
          <w:tab w:val="num" w:pos="1440"/>
        </w:tabs>
        <w:ind w:left="1440" w:hanging="360"/>
      </w:pPr>
      <w:rPr>
        <w:rFonts w:ascii="Symbol" w:hAnsi="Symbol" w:hint="default"/>
      </w:rPr>
    </w:lvl>
    <w:lvl w:ilvl="2" w:tplc="CA584DDE">
      <w:start w:val="1"/>
      <w:numFmt w:val="bullet"/>
      <w:lvlText w:val="—"/>
      <w:lvlJc w:val="left"/>
      <w:pPr>
        <w:tabs>
          <w:tab w:val="num" w:pos="2264"/>
        </w:tabs>
        <w:ind w:left="2264" w:hanging="284"/>
      </w:pPr>
      <w:rPr>
        <w:rFonts w:ascii="Arial Narrow" w:hAnsi="Arial Narrow" w:hint="default"/>
        <w:b w:val="0"/>
        <w:i w:val="0"/>
        <w:sz w:val="20"/>
        <w:szCs w:val="24"/>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nsid w:val="7D89422F"/>
    <w:multiLevelType w:val="hybridMultilevel"/>
    <w:tmpl w:val="9872CC90"/>
    <w:lvl w:ilvl="0" w:tplc="0409000F">
      <w:start w:val="1"/>
      <w:numFmt w:val="bullet"/>
      <w:pStyle w:val="Bulletlist"/>
      <w:lvlText w:val=""/>
      <w:lvlJc w:val="left"/>
      <w:pPr>
        <w:tabs>
          <w:tab w:val="num" w:pos="782"/>
        </w:tabs>
        <w:ind w:left="782" w:hanging="425"/>
      </w:pPr>
      <w:rPr>
        <w:rFonts w:ascii="Symbol" w:hAnsi="Symbol" w:hint="default"/>
        <w:sz w:val="22"/>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9">
    <w:nsid w:val="7DD93FB0"/>
    <w:multiLevelType w:val="hybridMultilevel"/>
    <w:tmpl w:val="ED0C8AA6"/>
    <w:lvl w:ilvl="0" w:tplc="CBBEF44C">
      <w:start w:val="1"/>
      <w:numFmt w:val="decimal"/>
      <w:lvlText w:val="%1."/>
      <w:lvlJc w:val="left"/>
      <w:pPr>
        <w:tabs>
          <w:tab w:val="num" w:pos="720"/>
        </w:tabs>
        <w:ind w:left="720" w:hanging="360"/>
      </w:pPr>
      <w:rPr>
        <w:rFonts w:hint="default"/>
        <w:b w:val="0"/>
        <w:i w:val="0"/>
        <w:sz w:val="24"/>
        <w:szCs w:val="24"/>
      </w:rPr>
    </w:lvl>
    <w:lvl w:ilvl="1" w:tplc="0C090001">
      <w:start w:val="1"/>
      <w:numFmt w:val="bullet"/>
      <w:lvlText w:val=""/>
      <w:lvlJc w:val="left"/>
      <w:pPr>
        <w:tabs>
          <w:tab w:val="num" w:pos="1440"/>
        </w:tabs>
        <w:ind w:left="1440" w:hanging="360"/>
      </w:pPr>
      <w:rPr>
        <w:rFonts w:ascii="Symbol" w:hAnsi="Symbol" w:hint="default"/>
      </w:rPr>
    </w:lvl>
    <w:lvl w:ilvl="2" w:tplc="FE92DB4E">
      <w:start w:val="1"/>
      <w:numFmt w:val="bullet"/>
      <w:lvlText w:val="-"/>
      <w:lvlJc w:val="left"/>
      <w:pPr>
        <w:tabs>
          <w:tab w:val="num" w:pos="2264"/>
        </w:tabs>
        <w:ind w:left="2264" w:hanging="284"/>
      </w:pPr>
      <w:rPr>
        <w:rFonts w:ascii="Arial Narrow" w:hAnsi="Arial Narrow" w:hint="default"/>
        <w:b w:val="0"/>
        <w:i w:val="0"/>
        <w:sz w:val="20"/>
        <w:szCs w:val="24"/>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nsid w:val="7F425021"/>
    <w:multiLevelType w:val="hybridMultilevel"/>
    <w:tmpl w:val="6CDA7F0C"/>
    <w:lvl w:ilvl="0" w:tplc="811EECEA">
      <w:start w:val="1"/>
      <w:numFmt w:val="bullet"/>
      <w:lvlText w:val=""/>
      <w:lvlJc w:val="left"/>
      <w:pPr>
        <w:tabs>
          <w:tab w:val="num" w:pos="2336"/>
        </w:tabs>
        <w:ind w:left="2336" w:hanging="284"/>
      </w:pPr>
      <w:rPr>
        <w:rFonts w:ascii="Symbol" w:hAnsi="Symbol" w:hint="default"/>
        <w:sz w:val="20"/>
      </w:rPr>
    </w:lvl>
    <w:lvl w:ilvl="1" w:tplc="0C090003" w:tentative="1">
      <w:start w:val="1"/>
      <w:numFmt w:val="bullet"/>
      <w:lvlText w:val="o"/>
      <w:lvlJc w:val="left"/>
      <w:pPr>
        <w:tabs>
          <w:tab w:val="num" w:pos="1512"/>
        </w:tabs>
        <w:ind w:left="1512" w:hanging="360"/>
      </w:pPr>
      <w:rPr>
        <w:rFonts w:ascii="Courier New" w:hAnsi="Courier New" w:cs="Courier New" w:hint="default"/>
      </w:rPr>
    </w:lvl>
    <w:lvl w:ilvl="2" w:tplc="0C090005" w:tentative="1">
      <w:start w:val="1"/>
      <w:numFmt w:val="bullet"/>
      <w:lvlText w:val=""/>
      <w:lvlJc w:val="left"/>
      <w:pPr>
        <w:tabs>
          <w:tab w:val="num" w:pos="2232"/>
        </w:tabs>
        <w:ind w:left="2232" w:hanging="360"/>
      </w:pPr>
      <w:rPr>
        <w:rFonts w:ascii="Wingdings" w:hAnsi="Wingdings" w:hint="default"/>
      </w:rPr>
    </w:lvl>
    <w:lvl w:ilvl="3" w:tplc="0C090001" w:tentative="1">
      <w:start w:val="1"/>
      <w:numFmt w:val="bullet"/>
      <w:lvlText w:val=""/>
      <w:lvlJc w:val="left"/>
      <w:pPr>
        <w:tabs>
          <w:tab w:val="num" w:pos="2952"/>
        </w:tabs>
        <w:ind w:left="2952" w:hanging="360"/>
      </w:pPr>
      <w:rPr>
        <w:rFonts w:ascii="Symbol" w:hAnsi="Symbol" w:hint="default"/>
      </w:rPr>
    </w:lvl>
    <w:lvl w:ilvl="4" w:tplc="0C090003" w:tentative="1">
      <w:start w:val="1"/>
      <w:numFmt w:val="bullet"/>
      <w:lvlText w:val="o"/>
      <w:lvlJc w:val="left"/>
      <w:pPr>
        <w:tabs>
          <w:tab w:val="num" w:pos="3672"/>
        </w:tabs>
        <w:ind w:left="3672" w:hanging="360"/>
      </w:pPr>
      <w:rPr>
        <w:rFonts w:ascii="Courier New" w:hAnsi="Courier New" w:cs="Courier New" w:hint="default"/>
      </w:rPr>
    </w:lvl>
    <w:lvl w:ilvl="5" w:tplc="0C090005" w:tentative="1">
      <w:start w:val="1"/>
      <w:numFmt w:val="bullet"/>
      <w:lvlText w:val=""/>
      <w:lvlJc w:val="left"/>
      <w:pPr>
        <w:tabs>
          <w:tab w:val="num" w:pos="4392"/>
        </w:tabs>
        <w:ind w:left="4392" w:hanging="360"/>
      </w:pPr>
      <w:rPr>
        <w:rFonts w:ascii="Wingdings" w:hAnsi="Wingdings" w:hint="default"/>
      </w:rPr>
    </w:lvl>
    <w:lvl w:ilvl="6" w:tplc="0C090001" w:tentative="1">
      <w:start w:val="1"/>
      <w:numFmt w:val="bullet"/>
      <w:lvlText w:val=""/>
      <w:lvlJc w:val="left"/>
      <w:pPr>
        <w:tabs>
          <w:tab w:val="num" w:pos="5112"/>
        </w:tabs>
        <w:ind w:left="5112" w:hanging="360"/>
      </w:pPr>
      <w:rPr>
        <w:rFonts w:ascii="Symbol" w:hAnsi="Symbol" w:hint="default"/>
      </w:rPr>
    </w:lvl>
    <w:lvl w:ilvl="7" w:tplc="0C090003" w:tentative="1">
      <w:start w:val="1"/>
      <w:numFmt w:val="bullet"/>
      <w:lvlText w:val="o"/>
      <w:lvlJc w:val="left"/>
      <w:pPr>
        <w:tabs>
          <w:tab w:val="num" w:pos="5832"/>
        </w:tabs>
        <w:ind w:left="5832" w:hanging="360"/>
      </w:pPr>
      <w:rPr>
        <w:rFonts w:ascii="Courier New" w:hAnsi="Courier New" w:cs="Courier New" w:hint="default"/>
      </w:rPr>
    </w:lvl>
    <w:lvl w:ilvl="8" w:tplc="0C090005" w:tentative="1">
      <w:start w:val="1"/>
      <w:numFmt w:val="bullet"/>
      <w:lvlText w:val=""/>
      <w:lvlJc w:val="left"/>
      <w:pPr>
        <w:tabs>
          <w:tab w:val="num" w:pos="6552"/>
        </w:tabs>
        <w:ind w:left="6552" w:hanging="360"/>
      </w:pPr>
      <w:rPr>
        <w:rFonts w:ascii="Wingdings" w:hAnsi="Wingdings" w:hint="default"/>
      </w:rPr>
    </w:lvl>
  </w:abstractNum>
  <w:abstractNum w:abstractNumId="41">
    <w:nsid w:val="7F9005C3"/>
    <w:multiLevelType w:val="multilevel"/>
    <w:tmpl w:val="60A4FC5C"/>
    <w:lvl w:ilvl="0">
      <w:start w:val="2"/>
      <w:numFmt w:val="decimal"/>
      <w:lvlText w:val="%1"/>
      <w:lvlJc w:val="left"/>
      <w:pPr>
        <w:tabs>
          <w:tab w:val="num" w:pos="555"/>
        </w:tabs>
        <w:ind w:left="555" w:hanging="555"/>
      </w:pPr>
      <w:rPr>
        <w:rFonts w:hint="default"/>
      </w:rPr>
    </w:lvl>
    <w:lvl w:ilvl="1">
      <w:start w:val="1"/>
      <w:numFmt w:val="decimal"/>
      <w:lvlText w:val="%1.%2"/>
      <w:lvlJc w:val="left"/>
      <w:pPr>
        <w:tabs>
          <w:tab w:val="num" w:pos="578"/>
        </w:tabs>
        <w:ind w:left="578" w:hanging="555"/>
      </w:pPr>
      <w:rPr>
        <w:rFonts w:hint="default"/>
      </w:rPr>
    </w:lvl>
    <w:lvl w:ilvl="2">
      <w:start w:val="1"/>
      <w:numFmt w:val="decimal"/>
      <w:lvlText w:val="%1.%2.%3"/>
      <w:lvlJc w:val="left"/>
      <w:pPr>
        <w:tabs>
          <w:tab w:val="num" w:pos="766"/>
        </w:tabs>
        <w:ind w:left="766" w:hanging="720"/>
      </w:pPr>
      <w:rPr>
        <w:rFonts w:hint="default"/>
      </w:rPr>
    </w:lvl>
    <w:lvl w:ilvl="3">
      <w:start w:val="1"/>
      <w:numFmt w:val="decimal"/>
      <w:lvlText w:val="%1.%2.%3.%4"/>
      <w:lvlJc w:val="left"/>
      <w:pPr>
        <w:tabs>
          <w:tab w:val="num" w:pos="789"/>
        </w:tabs>
        <w:ind w:left="789" w:hanging="720"/>
      </w:pPr>
      <w:rPr>
        <w:rFonts w:hint="default"/>
      </w:rPr>
    </w:lvl>
    <w:lvl w:ilvl="4">
      <w:start w:val="1"/>
      <w:numFmt w:val="decimal"/>
      <w:lvlText w:val="%1.%2.%3.%4.%5"/>
      <w:lvlJc w:val="left"/>
      <w:pPr>
        <w:tabs>
          <w:tab w:val="num" w:pos="1172"/>
        </w:tabs>
        <w:ind w:left="1172" w:hanging="1080"/>
      </w:pPr>
      <w:rPr>
        <w:rFonts w:hint="default"/>
      </w:rPr>
    </w:lvl>
    <w:lvl w:ilvl="5">
      <w:start w:val="1"/>
      <w:numFmt w:val="decimal"/>
      <w:lvlText w:val="%1.%2.%3.%4.%5.%6"/>
      <w:lvlJc w:val="left"/>
      <w:pPr>
        <w:tabs>
          <w:tab w:val="num" w:pos="1195"/>
        </w:tabs>
        <w:ind w:left="1195" w:hanging="1080"/>
      </w:pPr>
      <w:rPr>
        <w:rFonts w:hint="default"/>
      </w:rPr>
    </w:lvl>
    <w:lvl w:ilvl="6">
      <w:start w:val="1"/>
      <w:numFmt w:val="decimal"/>
      <w:lvlText w:val="%1.%2.%3.%4.%5.%6.%7"/>
      <w:lvlJc w:val="left"/>
      <w:pPr>
        <w:tabs>
          <w:tab w:val="num" w:pos="1578"/>
        </w:tabs>
        <w:ind w:left="1578" w:hanging="1440"/>
      </w:pPr>
      <w:rPr>
        <w:rFonts w:hint="default"/>
      </w:rPr>
    </w:lvl>
    <w:lvl w:ilvl="7">
      <w:start w:val="1"/>
      <w:numFmt w:val="decimal"/>
      <w:lvlText w:val="%1.%2.%3.%4.%5.%6.%7.%8"/>
      <w:lvlJc w:val="left"/>
      <w:pPr>
        <w:tabs>
          <w:tab w:val="num" w:pos="1601"/>
        </w:tabs>
        <w:ind w:left="1601" w:hanging="1440"/>
      </w:pPr>
      <w:rPr>
        <w:rFonts w:hint="default"/>
      </w:rPr>
    </w:lvl>
    <w:lvl w:ilvl="8">
      <w:start w:val="1"/>
      <w:numFmt w:val="decimal"/>
      <w:lvlText w:val="%1.%2.%3.%4.%5.%6.%7.%8.%9"/>
      <w:lvlJc w:val="left"/>
      <w:pPr>
        <w:tabs>
          <w:tab w:val="num" w:pos="1984"/>
        </w:tabs>
        <w:ind w:left="1984" w:hanging="1800"/>
      </w:pPr>
      <w:rPr>
        <w:rFonts w:hint="default"/>
      </w:rPr>
    </w:lvl>
  </w:abstractNum>
  <w:abstractNum w:abstractNumId="42">
    <w:nsid w:val="7FBF1C17"/>
    <w:multiLevelType w:val="hybridMultilevel"/>
    <w:tmpl w:val="A22E5934"/>
    <w:lvl w:ilvl="0" w:tplc="0C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9"/>
  </w:num>
  <w:num w:numId="2">
    <w:abstractNumId w:val="38"/>
  </w:num>
  <w:num w:numId="3">
    <w:abstractNumId w:val="0"/>
  </w:num>
  <w:num w:numId="4">
    <w:abstractNumId w:val="11"/>
  </w:num>
  <w:num w:numId="5">
    <w:abstractNumId w:val="1"/>
  </w:num>
  <w:num w:numId="6">
    <w:abstractNumId w:val="2"/>
  </w:num>
  <w:num w:numId="7">
    <w:abstractNumId w:val="3"/>
  </w:num>
  <w:num w:numId="8">
    <w:abstractNumId w:val="35"/>
  </w:num>
  <w:num w:numId="9">
    <w:abstractNumId w:val="25"/>
  </w:num>
  <w:num w:numId="10">
    <w:abstractNumId w:val="28"/>
  </w:num>
  <w:num w:numId="11">
    <w:abstractNumId w:val="27"/>
  </w:num>
  <w:num w:numId="12">
    <w:abstractNumId w:val="9"/>
  </w:num>
  <w:num w:numId="13">
    <w:abstractNumId w:val="18"/>
  </w:num>
  <w:num w:numId="14">
    <w:abstractNumId w:val="5"/>
  </w:num>
  <w:num w:numId="15">
    <w:abstractNumId w:val="10"/>
  </w:num>
  <w:num w:numId="16">
    <w:abstractNumId w:val="24"/>
  </w:num>
  <w:num w:numId="17">
    <w:abstractNumId w:val="6"/>
  </w:num>
  <w:num w:numId="18">
    <w:abstractNumId w:val="41"/>
  </w:num>
  <w:num w:numId="19">
    <w:abstractNumId w:val="7"/>
  </w:num>
  <w:num w:numId="20">
    <w:abstractNumId w:val="16"/>
  </w:num>
  <w:num w:numId="21">
    <w:abstractNumId w:val="31"/>
  </w:num>
  <w:num w:numId="22">
    <w:abstractNumId w:val="39"/>
  </w:num>
  <w:num w:numId="23">
    <w:abstractNumId w:val="4"/>
  </w:num>
  <w:num w:numId="24">
    <w:abstractNumId w:val="8"/>
  </w:num>
  <w:num w:numId="25">
    <w:abstractNumId w:val="20"/>
  </w:num>
  <w:num w:numId="26">
    <w:abstractNumId w:val="37"/>
  </w:num>
  <w:num w:numId="27">
    <w:abstractNumId w:val="40"/>
  </w:num>
  <w:num w:numId="28">
    <w:abstractNumId w:val="23"/>
  </w:num>
  <w:num w:numId="29">
    <w:abstractNumId w:val="22"/>
  </w:num>
  <w:num w:numId="30">
    <w:abstractNumId w:val="17"/>
  </w:num>
  <w:num w:numId="31">
    <w:abstractNumId w:val="12"/>
  </w:num>
  <w:num w:numId="32">
    <w:abstractNumId w:val="21"/>
  </w:num>
  <w:num w:numId="33">
    <w:abstractNumId w:val="32"/>
  </w:num>
  <w:num w:numId="34">
    <w:abstractNumId w:val="34"/>
  </w:num>
  <w:num w:numId="35">
    <w:abstractNumId w:val="30"/>
  </w:num>
  <w:num w:numId="36">
    <w:abstractNumId w:val="15"/>
  </w:num>
  <w:num w:numId="37">
    <w:abstractNumId w:val="26"/>
  </w:num>
  <w:num w:numId="38">
    <w:abstractNumId w:val="36"/>
  </w:num>
  <w:num w:numId="39">
    <w:abstractNumId w:val="42"/>
  </w:num>
  <w:num w:numId="40">
    <w:abstractNumId w:val="13"/>
  </w:num>
  <w:num w:numId="41">
    <w:abstractNumId w:val="29"/>
  </w:num>
  <w:num w:numId="42">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isplayBackgroundShape/>
  <w:proofState w:spelling="clean" w:grammar="clean"/>
  <w:stylePaneFormatFilter w:val="3F01"/>
  <w:defaultTabStop w:val="720"/>
  <w:characterSpacingControl w:val="doNotCompress"/>
  <w:hdrShapeDefaults>
    <o:shapedefaults v:ext="edit" spidmax="17409">
      <o:colormenu v:ext="edit" fillcolor="none"/>
    </o:shapedefaults>
  </w:hdrShapeDefaults>
  <w:footnotePr>
    <w:footnote w:id="-1"/>
    <w:footnote w:id="0"/>
  </w:footnotePr>
  <w:endnotePr>
    <w:endnote w:id="-1"/>
    <w:endnote w:id="0"/>
  </w:endnotePr>
  <w:compat/>
  <w:rsids>
    <w:rsidRoot w:val="00E26D8C"/>
    <w:rsid w:val="00002B67"/>
    <w:rsid w:val="0000413F"/>
    <w:rsid w:val="00007CE4"/>
    <w:rsid w:val="0001319C"/>
    <w:rsid w:val="00017C78"/>
    <w:rsid w:val="00031759"/>
    <w:rsid w:val="00032C24"/>
    <w:rsid w:val="000368B2"/>
    <w:rsid w:val="00042417"/>
    <w:rsid w:val="00043BA5"/>
    <w:rsid w:val="00044909"/>
    <w:rsid w:val="00045AFF"/>
    <w:rsid w:val="00047474"/>
    <w:rsid w:val="000524AC"/>
    <w:rsid w:val="0005313B"/>
    <w:rsid w:val="00061383"/>
    <w:rsid w:val="00065B73"/>
    <w:rsid w:val="0008191E"/>
    <w:rsid w:val="00081DCB"/>
    <w:rsid w:val="00094E04"/>
    <w:rsid w:val="00095BF8"/>
    <w:rsid w:val="00096222"/>
    <w:rsid w:val="00097E73"/>
    <w:rsid w:val="000A27F5"/>
    <w:rsid w:val="000A283B"/>
    <w:rsid w:val="000A4907"/>
    <w:rsid w:val="000A5C7C"/>
    <w:rsid w:val="000C4F56"/>
    <w:rsid w:val="000C6144"/>
    <w:rsid w:val="000C6B21"/>
    <w:rsid w:val="000C7026"/>
    <w:rsid w:val="000E25CF"/>
    <w:rsid w:val="000E4FA3"/>
    <w:rsid w:val="000E6F66"/>
    <w:rsid w:val="000E714D"/>
    <w:rsid w:val="00103C6E"/>
    <w:rsid w:val="00106A72"/>
    <w:rsid w:val="00106D24"/>
    <w:rsid w:val="00110564"/>
    <w:rsid w:val="00112E55"/>
    <w:rsid w:val="001178BF"/>
    <w:rsid w:val="001179EB"/>
    <w:rsid w:val="00120ACF"/>
    <w:rsid w:val="0012137F"/>
    <w:rsid w:val="00123330"/>
    <w:rsid w:val="00124FC4"/>
    <w:rsid w:val="0012569A"/>
    <w:rsid w:val="00126199"/>
    <w:rsid w:val="00130209"/>
    <w:rsid w:val="00134B2E"/>
    <w:rsid w:val="00137A37"/>
    <w:rsid w:val="00145547"/>
    <w:rsid w:val="00155438"/>
    <w:rsid w:val="00157EB0"/>
    <w:rsid w:val="00165EB9"/>
    <w:rsid w:val="0017445F"/>
    <w:rsid w:val="001745CB"/>
    <w:rsid w:val="00177BF4"/>
    <w:rsid w:val="00185FEC"/>
    <w:rsid w:val="00187890"/>
    <w:rsid w:val="00191CC0"/>
    <w:rsid w:val="0019217D"/>
    <w:rsid w:val="001A0A4F"/>
    <w:rsid w:val="001A156F"/>
    <w:rsid w:val="001A3861"/>
    <w:rsid w:val="001A682B"/>
    <w:rsid w:val="001A7922"/>
    <w:rsid w:val="001B0391"/>
    <w:rsid w:val="001D4E7D"/>
    <w:rsid w:val="001D5254"/>
    <w:rsid w:val="001D6C5E"/>
    <w:rsid w:val="001F782E"/>
    <w:rsid w:val="001F7CFA"/>
    <w:rsid w:val="00204E6F"/>
    <w:rsid w:val="0021286C"/>
    <w:rsid w:val="0022150A"/>
    <w:rsid w:val="00224172"/>
    <w:rsid w:val="002308FC"/>
    <w:rsid w:val="00230988"/>
    <w:rsid w:val="00234D92"/>
    <w:rsid w:val="00244B6F"/>
    <w:rsid w:val="00246FF1"/>
    <w:rsid w:val="002471D2"/>
    <w:rsid w:val="002548A8"/>
    <w:rsid w:val="002612F6"/>
    <w:rsid w:val="00266050"/>
    <w:rsid w:val="00266897"/>
    <w:rsid w:val="00272935"/>
    <w:rsid w:val="00280663"/>
    <w:rsid w:val="00286092"/>
    <w:rsid w:val="00293951"/>
    <w:rsid w:val="002944F2"/>
    <w:rsid w:val="002969CE"/>
    <w:rsid w:val="002A1FAD"/>
    <w:rsid w:val="002A3935"/>
    <w:rsid w:val="002C7A78"/>
    <w:rsid w:val="002D2B80"/>
    <w:rsid w:val="002E0898"/>
    <w:rsid w:val="002F0EE1"/>
    <w:rsid w:val="00302A3B"/>
    <w:rsid w:val="00304FAC"/>
    <w:rsid w:val="00306169"/>
    <w:rsid w:val="003065B1"/>
    <w:rsid w:val="003178F2"/>
    <w:rsid w:val="003253DC"/>
    <w:rsid w:val="003272CC"/>
    <w:rsid w:val="00327D38"/>
    <w:rsid w:val="003323E7"/>
    <w:rsid w:val="00342385"/>
    <w:rsid w:val="00342732"/>
    <w:rsid w:val="00342EB0"/>
    <w:rsid w:val="00345ACC"/>
    <w:rsid w:val="0035347A"/>
    <w:rsid w:val="00357FAE"/>
    <w:rsid w:val="00364B9D"/>
    <w:rsid w:val="003718AF"/>
    <w:rsid w:val="00372988"/>
    <w:rsid w:val="00375141"/>
    <w:rsid w:val="003830AE"/>
    <w:rsid w:val="0038372A"/>
    <w:rsid w:val="00384459"/>
    <w:rsid w:val="00387996"/>
    <w:rsid w:val="00387AD3"/>
    <w:rsid w:val="003913B2"/>
    <w:rsid w:val="003931D2"/>
    <w:rsid w:val="003A3BA7"/>
    <w:rsid w:val="003B236E"/>
    <w:rsid w:val="003B5965"/>
    <w:rsid w:val="003C7D0C"/>
    <w:rsid w:val="003D5F53"/>
    <w:rsid w:val="003E2CBE"/>
    <w:rsid w:val="003E5C1C"/>
    <w:rsid w:val="003F1674"/>
    <w:rsid w:val="003F37DD"/>
    <w:rsid w:val="003F57FE"/>
    <w:rsid w:val="004012EB"/>
    <w:rsid w:val="00403038"/>
    <w:rsid w:val="004038AB"/>
    <w:rsid w:val="004052AC"/>
    <w:rsid w:val="00407A02"/>
    <w:rsid w:val="00413DA8"/>
    <w:rsid w:val="004153A4"/>
    <w:rsid w:val="00421089"/>
    <w:rsid w:val="0042564F"/>
    <w:rsid w:val="004256C0"/>
    <w:rsid w:val="004365CA"/>
    <w:rsid w:val="00442FB3"/>
    <w:rsid w:val="0044790C"/>
    <w:rsid w:val="00453041"/>
    <w:rsid w:val="0045584D"/>
    <w:rsid w:val="004629D7"/>
    <w:rsid w:val="00462CF5"/>
    <w:rsid w:val="0046306E"/>
    <w:rsid w:val="00465AF7"/>
    <w:rsid w:val="00472A47"/>
    <w:rsid w:val="00474420"/>
    <w:rsid w:val="00482269"/>
    <w:rsid w:val="00496586"/>
    <w:rsid w:val="004A38F1"/>
    <w:rsid w:val="004A685A"/>
    <w:rsid w:val="004A6C32"/>
    <w:rsid w:val="004B450A"/>
    <w:rsid w:val="004C12FB"/>
    <w:rsid w:val="004C461D"/>
    <w:rsid w:val="004D3151"/>
    <w:rsid w:val="004E60E5"/>
    <w:rsid w:val="004F3702"/>
    <w:rsid w:val="00512398"/>
    <w:rsid w:val="00515CB8"/>
    <w:rsid w:val="00520966"/>
    <w:rsid w:val="00520ED2"/>
    <w:rsid w:val="00521196"/>
    <w:rsid w:val="00526762"/>
    <w:rsid w:val="00534A29"/>
    <w:rsid w:val="00535CA5"/>
    <w:rsid w:val="005436C9"/>
    <w:rsid w:val="0055119C"/>
    <w:rsid w:val="005616C5"/>
    <w:rsid w:val="00564796"/>
    <w:rsid w:val="005748EF"/>
    <w:rsid w:val="00581187"/>
    <w:rsid w:val="0058778E"/>
    <w:rsid w:val="0059267D"/>
    <w:rsid w:val="00597349"/>
    <w:rsid w:val="005B08CC"/>
    <w:rsid w:val="005B2142"/>
    <w:rsid w:val="005B3A54"/>
    <w:rsid w:val="005B6C75"/>
    <w:rsid w:val="005D08F2"/>
    <w:rsid w:val="005D62D0"/>
    <w:rsid w:val="005D6A30"/>
    <w:rsid w:val="005E13AF"/>
    <w:rsid w:val="005E3509"/>
    <w:rsid w:val="005E3EF2"/>
    <w:rsid w:val="005E4296"/>
    <w:rsid w:val="005E48AC"/>
    <w:rsid w:val="005F2171"/>
    <w:rsid w:val="00601EED"/>
    <w:rsid w:val="006067A8"/>
    <w:rsid w:val="0061127E"/>
    <w:rsid w:val="006118BD"/>
    <w:rsid w:val="00613083"/>
    <w:rsid w:val="0061421E"/>
    <w:rsid w:val="00614470"/>
    <w:rsid w:val="006163D6"/>
    <w:rsid w:val="00623693"/>
    <w:rsid w:val="006274A5"/>
    <w:rsid w:val="00627C10"/>
    <w:rsid w:val="00631039"/>
    <w:rsid w:val="006338DF"/>
    <w:rsid w:val="006400D7"/>
    <w:rsid w:val="00642E48"/>
    <w:rsid w:val="00643984"/>
    <w:rsid w:val="00651001"/>
    <w:rsid w:val="00653F07"/>
    <w:rsid w:val="00660243"/>
    <w:rsid w:val="006656E7"/>
    <w:rsid w:val="0067432C"/>
    <w:rsid w:val="006753CD"/>
    <w:rsid w:val="00675460"/>
    <w:rsid w:val="00676406"/>
    <w:rsid w:val="00677902"/>
    <w:rsid w:val="006804AD"/>
    <w:rsid w:val="00683521"/>
    <w:rsid w:val="006836F4"/>
    <w:rsid w:val="0068503B"/>
    <w:rsid w:val="00693428"/>
    <w:rsid w:val="00695370"/>
    <w:rsid w:val="00697438"/>
    <w:rsid w:val="006A2574"/>
    <w:rsid w:val="006A3742"/>
    <w:rsid w:val="006A3DE5"/>
    <w:rsid w:val="006B7ABF"/>
    <w:rsid w:val="006C128C"/>
    <w:rsid w:val="006C1478"/>
    <w:rsid w:val="006D5C3C"/>
    <w:rsid w:val="006D5CDE"/>
    <w:rsid w:val="006E3528"/>
    <w:rsid w:val="006E4121"/>
    <w:rsid w:val="006E4E2D"/>
    <w:rsid w:val="006E51C5"/>
    <w:rsid w:val="006F141F"/>
    <w:rsid w:val="006F1754"/>
    <w:rsid w:val="006F23FF"/>
    <w:rsid w:val="006F5552"/>
    <w:rsid w:val="006F6546"/>
    <w:rsid w:val="006F77F1"/>
    <w:rsid w:val="00701CFE"/>
    <w:rsid w:val="0070209C"/>
    <w:rsid w:val="00703EB2"/>
    <w:rsid w:val="00706140"/>
    <w:rsid w:val="007065DE"/>
    <w:rsid w:val="007116FD"/>
    <w:rsid w:val="00715A03"/>
    <w:rsid w:val="0072306C"/>
    <w:rsid w:val="007356BD"/>
    <w:rsid w:val="00743694"/>
    <w:rsid w:val="00743C49"/>
    <w:rsid w:val="00744E35"/>
    <w:rsid w:val="0074678D"/>
    <w:rsid w:val="00751EB7"/>
    <w:rsid w:val="007546B8"/>
    <w:rsid w:val="00754F9B"/>
    <w:rsid w:val="00756D7F"/>
    <w:rsid w:val="00756FF2"/>
    <w:rsid w:val="007619A6"/>
    <w:rsid w:val="00763D1B"/>
    <w:rsid w:val="007709FC"/>
    <w:rsid w:val="00770D5B"/>
    <w:rsid w:val="00781ACA"/>
    <w:rsid w:val="007925A1"/>
    <w:rsid w:val="00794731"/>
    <w:rsid w:val="00794BFB"/>
    <w:rsid w:val="007962C5"/>
    <w:rsid w:val="007A2358"/>
    <w:rsid w:val="007B5F3E"/>
    <w:rsid w:val="007B7A3D"/>
    <w:rsid w:val="007C023D"/>
    <w:rsid w:val="007C0ED2"/>
    <w:rsid w:val="007C158E"/>
    <w:rsid w:val="007C20BD"/>
    <w:rsid w:val="007C75F3"/>
    <w:rsid w:val="007D36C0"/>
    <w:rsid w:val="007D68BD"/>
    <w:rsid w:val="007E6020"/>
    <w:rsid w:val="007F1606"/>
    <w:rsid w:val="007F3213"/>
    <w:rsid w:val="007F5DC1"/>
    <w:rsid w:val="0080185F"/>
    <w:rsid w:val="00807699"/>
    <w:rsid w:val="00820017"/>
    <w:rsid w:val="00822555"/>
    <w:rsid w:val="0082312F"/>
    <w:rsid w:val="0082567D"/>
    <w:rsid w:val="00825B83"/>
    <w:rsid w:val="00834B14"/>
    <w:rsid w:val="008420C5"/>
    <w:rsid w:val="008461B2"/>
    <w:rsid w:val="00846B24"/>
    <w:rsid w:val="00847A9B"/>
    <w:rsid w:val="00857397"/>
    <w:rsid w:val="0086072C"/>
    <w:rsid w:val="00862A4C"/>
    <w:rsid w:val="008664C7"/>
    <w:rsid w:val="0087654D"/>
    <w:rsid w:val="00890581"/>
    <w:rsid w:val="008914B3"/>
    <w:rsid w:val="008938B5"/>
    <w:rsid w:val="00893AC7"/>
    <w:rsid w:val="008946E7"/>
    <w:rsid w:val="008A1576"/>
    <w:rsid w:val="008A23ED"/>
    <w:rsid w:val="008A6DF4"/>
    <w:rsid w:val="008B493D"/>
    <w:rsid w:val="008B4D00"/>
    <w:rsid w:val="008C68BB"/>
    <w:rsid w:val="008D049E"/>
    <w:rsid w:val="008D184B"/>
    <w:rsid w:val="008D53F1"/>
    <w:rsid w:val="008E0AEE"/>
    <w:rsid w:val="008E593F"/>
    <w:rsid w:val="008E6AF8"/>
    <w:rsid w:val="008F1AA2"/>
    <w:rsid w:val="008F537D"/>
    <w:rsid w:val="008F616A"/>
    <w:rsid w:val="008F7FDD"/>
    <w:rsid w:val="009031A0"/>
    <w:rsid w:val="009062F6"/>
    <w:rsid w:val="009142C8"/>
    <w:rsid w:val="00914651"/>
    <w:rsid w:val="00915DD2"/>
    <w:rsid w:val="00916947"/>
    <w:rsid w:val="00917862"/>
    <w:rsid w:val="00920392"/>
    <w:rsid w:val="00922133"/>
    <w:rsid w:val="009277B5"/>
    <w:rsid w:val="00933881"/>
    <w:rsid w:val="00936E36"/>
    <w:rsid w:val="00937C86"/>
    <w:rsid w:val="00946362"/>
    <w:rsid w:val="00946DA4"/>
    <w:rsid w:val="00947274"/>
    <w:rsid w:val="00951AAD"/>
    <w:rsid w:val="00962CA2"/>
    <w:rsid w:val="009712D0"/>
    <w:rsid w:val="009729D7"/>
    <w:rsid w:val="00974AC2"/>
    <w:rsid w:val="00976DBF"/>
    <w:rsid w:val="009777A5"/>
    <w:rsid w:val="00981970"/>
    <w:rsid w:val="0098214E"/>
    <w:rsid w:val="009851E0"/>
    <w:rsid w:val="009862CE"/>
    <w:rsid w:val="009874B9"/>
    <w:rsid w:val="009966B3"/>
    <w:rsid w:val="00996A9C"/>
    <w:rsid w:val="009A09E8"/>
    <w:rsid w:val="009A1CD8"/>
    <w:rsid w:val="009A6417"/>
    <w:rsid w:val="009B46F8"/>
    <w:rsid w:val="009B4FF8"/>
    <w:rsid w:val="009C2404"/>
    <w:rsid w:val="009C317A"/>
    <w:rsid w:val="009C55AB"/>
    <w:rsid w:val="009C6FF3"/>
    <w:rsid w:val="009D306A"/>
    <w:rsid w:val="009E3188"/>
    <w:rsid w:val="009E6C67"/>
    <w:rsid w:val="009E7B28"/>
    <w:rsid w:val="009F17FB"/>
    <w:rsid w:val="009F1F4D"/>
    <w:rsid w:val="009F40B2"/>
    <w:rsid w:val="009F535C"/>
    <w:rsid w:val="009F7E8C"/>
    <w:rsid w:val="00A00B45"/>
    <w:rsid w:val="00A01615"/>
    <w:rsid w:val="00A01F7C"/>
    <w:rsid w:val="00A06544"/>
    <w:rsid w:val="00A10874"/>
    <w:rsid w:val="00A17B40"/>
    <w:rsid w:val="00A17FD9"/>
    <w:rsid w:val="00A313B6"/>
    <w:rsid w:val="00A3562B"/>
    <w:rsid w:val="00A42086"/>
    <w:rsid w:val="00A64904"/>
    <w:rsid w:val="00A74AA9"/>
    <w:rsid w:val="00A75DAD"/>
    <w:rsid w:val="00A822CE"/>
    <w:rsid w:val="00A926C7"/>
    <w:rsid w:val="00A97091"/>
    <w:rsid w:val="00A97DD1"/>
    <w:rsid w:val="00AA0C4F"/>
    <w:rsid w:val="00AA2684"/>
    <w:rsid w:val="00AB1156"/>
    <w:rsid w:val="00AB6907"/>
    <w:rsid w:val="00AB77BD"/>
    <w:rsid w:val="00AC2FC9"/>
    <w:rsid w:val="00AC52EF"/>
    <w:rsid w:val="00AD05E1"/>
    <w:rsid w:val="00AD418A"/>
    <w:rsid w:val="00AE5BC5"/>
    <w:rsid w:val="00AF3A36"/>
    <w:rsid w:val="00B03B88"/>
    <w:rsid w:val="00B075CF"/>
    <w:rsid w:val="00B2145F"/>
    <w:rsid w:val="00B21AC3"/>
    <w:rsid w:val="00B22F5F"/>
    <w:rsid w:val="00B23C58"/>
    <w:rsid w:val="00B25A12"/>
    <w:rsid w:val="00B274EC"/>
    <w:rsid w:val="00B3263F"/>
    <w:rsid w:val="00B34CFF"/>
    <w:rsid w:val="00B35D2C"/>
    <w:rsid w:val="00B43F42"/>
    <w:rsid w:val="00B46ADA"/>
    <w:rsid w:val="00B558F1"/>
    <w:rsid w:val="00B559F8"/>
    <w:rsid w:val="00B617FA"/>
    <w:rsid w:val="00B6394A"/>
    <w:rsid w:val="00B6643B"/>
    <w:rsid w:val="00B6773B"/>
    <w:rsid w:val="00B73A99"/>
    <w:rsid w:val="00B76618"/>
    <w:rsid w:val="00B817AF"/>
    <w:rsid w:val="00B94215"/>
    <w:rsid w:val="00B9525A"/>
    <w:rsid w:val="00BB25AF"/>
    <w:rsid w:val="00BB47FB"/>
    <w:rsid w:val="00BB4CE7"/>
    <w:rsid w:val="00BB5106"/>
    <w:rsid w:val="00BB5F26"/>
    <w:rsid w:val="00BB6194"/>
    <w:rsid w:val="00BC7358"/>
    <w:rsid w:val="00BD064A"/>
    <w:rsid w:val="00BE6CFC"/>
    <w:rsid w:val="00BF06EF"/>
    <w:rsid w:val="00BF309B"/>
    <w:rsid w:val="00BF59BC"/>
    <w:rsid w:val="00BF5A4D"/>
    <w:rsid w:val="00BF5CEB"/>
    <w:rsid w:val="00BF5E8F"/>
    <w:rsid w:val="00BF6EF7"/>
    <w:rsid w:val="00C02678"/>
    <w:rsid w:val="00C0495B"/>
    <w:rsid w:val="00C04C6D"/>
    <w:rsid w:val="00C130B6"/>
    <w:rsid w:val="00C1394F"/>
    <w:rsid w:val="00C15AB0"/>
    <w:rsid w:val="00C200E6"/>
    <w:rsid w:val="00C20EE3"/>
    <w:rsid w:val="00C25B29"/>
    <w:rsid w:val="00C263D7"/>
    <w:rsid w:val="00C316F9"/>
    <w:rsid w:val="00C34467"/>
    <w:rsid w:val="00C34A31"/>
    <w:rsid w:val="00C3740F"/>
    <w:rsid w:val="00C4756E"/>
    <w:rsid w:val="00C47C4B"/>
    <w:rsid w:val="00C62ABD"/>
    <w:rsid w:val="00C64047"/>
    <w:rsid w:val="00C675B3"/>
    <w:rsid w:val="00C7085B"/>
    <w:rsid w:val="00C70B83"/>
    <w:rsid w:val="00C711C8"/>
    <w:rsid w:val="00C73D1E"/>
    <w:rsid w:val="00C92634"/>
    <w:rsid w:val="00C95D5E"/>
    <w:rsid w:val="00CA341C"/>
    <w:rsid w:val="00CA38E9"/>
    <w:rsid w:val="00CA4E54"/>
    <w:rsid w:val="00CA6FF1"/>
    <w:rsid w:val="00CA7EA4"/>
    <w:rsid w:val="00CB518B"/>
    <w:rsid w:val="00CC25D5"/>
    <w:rsid w:val="00CC5285"/>
    <w:rsid w:val="00CC6BF3"/>
    <w:rsid w:val="00CC777C"/>
    <w:rsid w:val="00CC77C6"/>
    <w:rsid w:val="00CD0743"/>
    <w:rsid w:val="00CD25A1"/>
    <w:rsid w:val="00CD3C8F"/>
    <w:rsid w:val="00CD6F76"/>
    <w:rsid w:val="00CE789E"/>
    <w:rsid w:val="00CF1B1D"/>
    <w:rsid w:val="00CF38D1"/>
    <w:rsid w:val="00CF3931"/>
    <w:rsid w:val="00CF4647"/>
    <w:rsid w:val="00CF5BB3"/>
    <w:rsid w:val="00D02EAA"/>
    <w:rsid w:val="00D06711"/>
    <w:rsid w:val="00D07C94"/>
    <w:rsid w:val="00D07F93"/>
    <w:rsid w:val="00D103B0"/>
    <w:rsid w:val="00D143C4"/>
    <w:rsid w:val="00D15416"/>
    <w:rsid w:val="00D16EA0"/>
    <w:rsid w:val="00D2247D"/>
    <w:rsid w:val="00D23BCC"/>
    <w:rsid w:val="00D23FB5"/>
    <w:rsid w:val="00D24121"/>
    <w:rsid w:val="00D31EFF"/>
    <w:rsid w:val="00D334BB"/>
    <w:rsid w:val="00D362CC"/>
    <w:rsid w:val="00D378CE"/>
    <w:rsid w:val="00D4037F"/>
    <w:rsid w:val="00D41099"/>
    <w:rsid w:val="00D42450"/>
    <w:rsid w:val="00D4534E"/>
    <w:rsid w:val="00D637EF"/>
    <w:rsid w:val="00D63909"/>
    <w:rsid w:val="00D75EC2"/>
    <w:rsid w:val="00D8521B"/>
    <w:rsid w:val="00D87F39"/>
    <w:rsid w:val="00D90105"/>
    <w:rsid w:val="00D91D44"/>
    <w:rsid w:val="00D92C33"/>
    <w:rsid w:val="00DA4C9C"/>
    <w:rsid w:val="00DA5D1B"/>
    <w:rsid w:val="00DB7631"/>
    <w:rsid w:val="00DD052F"/>
    <w:rsid w:val="00DE1861"/>
    <w:rsid w:val="00DE2317"/>
    <w:rsid w:val="00DE293C"/>
    <w:rsid w:val="00DE3F7E"/>
    <w:rsid w:val="00E0074B"/>
    <w:rsid w:val="00E00D46"/>
    <w:rsid w:val="00E027FB"/>
    <w:rsid w:val="00E05773"/>
    <w:rsid w:val="00E1657C"/>
    <w:rsid w:val="00E25AAE"/>
    <w:rsid w:val="00E25EEC"/>
    <w:rsid w:val="00E26D8C"/>
    <w:rsid w:val="00E306F4"/>
    <w:rsid w:val="00E36730"/>
    <w:rsid w:val="00E4195B"/>
    <w:rsid w:val="00E50E69"/>
    <w:rsid w:val="00E511FA"/>
    <w:rsid w:val="00E61033"/>
    <w:rsid w:val="00E62434"/>
    <w:rsid w:val="00E62971"/>
    <w:rsid w:val="00E63A3A"/>
    <w:rsid w:val="00E71514"/>
    <w:rsid w:val="00E71D88"/>
    <w:rsid w:val="00E72B46"/>
    <w:rsid w:val="00E751F2"/>
    <w:rsid w:val="00E80C18"/>
    <w:rsid w:val="00E80E4B"/>
    <w:rsid w:val="00E84675"/>
    <w:rsid w:val="00E859AF"/>
    <w:rsid w:val="00E87768"/>
    <w:rsid w:val="00E90F2A"/>
    <w:rsid w:val="00E93603"/>
    <w:rsid w:val="00EA59D3"/>
    <w:rsid w:val="00EA69E2"/>
    <w:rsid w:val="00EB0C2B"/>
    <w:rsid w:val="00EB0D67"/>
    <w:rsid w:val="00EB1259"/>
    <w:rsid w:val="00EB13FD"/>
    <w:rsid w:val="00EB1EC3"/>
    <w:rsid w:val="00EB2C7D"/>
    <w:rsid w:val="00EB3E10"/>
    <w:rsid w:val="00EB6670"/>
    <w:rsid w:val="00EC0E40"/>
    <w:rsid w:val="00EC104E"/>
    <w:rsid w:val="00ED0C6B"/>
    <w:rsid w:val="00ED4524"/>
    <w:rsid w:val="00ED68BF"/>
    <w:rsid w:val="00EE2FD9"/>
    <w:rsid w:val="00EE4EB1"/>
    <w:rsid w:val="00EF0077"/>
    <w:rsid w:val="00F01C41"/>
    <w:rsid w:val="00F05121"/>
    <w:rsid w:val="00F10E32"/>
    <w:rsid w:val="00F14026"/>
    <w:rsid w:val="00F1445A"/>
    <w:rsid w:val="00F16EDF"/>
    <w:rsid w:val="00F210EC"/>
    <w:rsid w:val="00F243AD"/>
    <w:rsid w:val="00F27267"/>
    <w:rsid w:val="00F32A29"/>
    <w:rsid w:val="00F33E75"/>
    <w:rsid w:val="00F37FC4"/>
    <w:rsid w:val="00F40A13"/>
    <w:rsid w:val="00F43063"/>
    <w:rsid w:val="00F43B8E"/>
    <w:rsid w:val="00F45171"/>
    <w:rsid w:val="00F454C7"/>
    <w:rsid w:val="00F45A06"/>
    <w:rsid w:val="00F523FE"/>
    <w:rsid w:val="00F52A54"/>
    <w:rsid w:val="00F5406F"/>
    <w:rsid w:val="00F6071C"/>
    <w:rsid w:val="00F65C2C"/>
    <w:rsid w:val="00F66ACC"/>
    <w:rsid w:val="00F73F2D"/>
    <w:rsid w:val="00F74861"/>
    <w:rsid w:val="00F75DAC"/>
    <w:rsid w:val="00F75F08"/>
    <w:rsid w:val="00F779FB"/>
    <w:rsid w:val="00F80812"/>
    <w:rsid w:val="00F83768"/>
    <w:rsid w:val="00F960A1"/>
    <w:rsid w:val="00FA2DD0"/>
    <w:rsid w:val="00FA32D3"/>
    <w:rsid w:val="00FA3E98"/>
    <w:rsid w:val="00FA45D5"/>
    <w:rsid w:val="00FA481F"/>
    <w:rsid w:val="00FA6323"/>
    <w:rsid w:val="00FB0087"/>
    <w:rsid w:val="00FB1015"/>
    <w:rsid w:val="00FB3FC2"/>
    <w:rsid w:val="00FC02A5"/>
    <w:rsid w:val="00FC621C"/>
    <w:rsid w:val="00FD0A12"/>
    <w:rsid w:val="00FD540A"/>
    <w:rsid w:val="00FD7818"/>
    <w:rsid w:val="00FE05DA"/>
    <w:rsid w:val="00FE12BC"/>
    <w:rsid w:val="00FE25D4"/>
    <w:rsid w:val="00FE4366"/>
    <w:rsid w:val="00FE718F"/>
    <w:rsid w:val="00FF753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6D8C"/>
    <w:rPr>
      <w:rFonts w:eastAsia="Times"/>
      <w:sz w:val="24"/>
      <w:lang w:eastAsia="en-US"/>
    </w:rPr>
  </w:style>
  <w:style w:type="paragraph" w:styleId="Heading1">
    <w:name w:val="heading 1"/>
    <w:basedOn w:val="Normal"/>
    <w:next w:val="Normal"/>
    <w:qFormat/>
    <w:rsid w:val="00E26D8C"/>
    <w:pPr>
      <w:keepNext/>
      <w:outlineLvl w:val="0"/>
    </w:pPr>
    <w:rPr>
      <w:rFonts w:ascii="Times" w:hAnsi="Times"/>
      <w:b/>
      <w:sz w:val="40"/>
      <w:lang w:val="en-US"/>
    </w:rPr>
  </w:style>
  <w:style w:type="paragraph" w:styleId="Heading2">
    <w:name w:val="heading 2"/>
    <w:basedOn w:val="Normal"/>
    <w:next w:val="Normal"/>
    <w:qFormat/>
    <w:rsid w:val="00E26D8C"/>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042417"/>
    <w:pPr>
      <w:keepNext/>
      <w:spacing w:before="240" w:after="60"/>
      <w:outlineLvl w:val="2"/>
    </w:pPr>
    <w:rPr>
      <w:rFonts w:ascii="Arial" w:hAnsi="Arial" w:cs="Arial"/>
      <w:b/>
      <w:bCs/>
      <w:sz w:val="26"/>
      <w:szCs w:val="26"/>
    </w:rPr>
  </w:style>
  <w:style w:type="paragraph" w:styleId="Heading4">
    <w:name w:val="heading 4"/>
    <w:basedOn w:val="Normal"/>
    <w:next w:val="Normal"/>
    <w:qFormat/>
    <w:rsid w:val="00042417"/>
    <w:pPr>
      <w:keepNext/>
      <w:spacing w:before="240" w:after="60"/>
      <w:outlineLvl w:val="3"/>
    </w:pPr>
    <w:rPr>
      <w:b/>
      <w:bCs/>
      <w:sz w:val="28"/>
      <w:szCs w:val="28"/>
    </w:rPr>
  </w:style>
  <w:style w:type="paragraph" w:styleId="Heading5">
    <w:name w:val="heading 5"/>
    <w:basedOn w:val="Normal"/>
    <w:next w:val="Normal"/>
    <w:qFormat/>
    <w:rsid w:val="00857397"/>
    <w:pPr>
      <w:spacing w:before="240" w:after="60"/>
      <w:outlineLvl w:val="4"/>
    </w:pPr>
    <w:rPr>
      <w:b/>
      <w:bCs/>
      <w:i/>
      <w:iCs/>
      <w:sz w:val="26"/>
      <w:szCs w:val="26"/>
    </w:rPr>
  </w:style>
  <w:style w:type="paragraph" w:styleId="Heading6">
    <w:name w:val="heading 6"/>
    <w:basedOn w:val="Normal"/>
    <w:next w:val="Normal"/>
    <w:qFormat/>
    <w:rsid w:val="00857397"/>
    <w:pPr>
      <w:spacing w:before="240" w:after="60"/>
      <w:outlineLvl w:val="5"/>
    </w:pPr>
    <w:rPr>
      <w:b/>
      <w:bCs/>
      <w:sz w:val="22"/>
      <w:szCs w:val="22"/>
    </w:rPr>
  </w:style>
  <w:style w:type="paragraph" w:styleId="Heading7">
    <w:name w:val="heading 7"/>
    <w:basedOn w:val="Normal"/>
    <w:next w:val="Normal"/>
    <w:qFormat/>
    <w:rsid w:val="00304FAC"/>
    <w:pPr>
      <w:spacing w:before="240" w:after="60"/>
      <w:outlineLvl w:val="6"/>
    </w:pPr>
    <w:rPr>
      <w:szCs w:val="24"/>
    </w:rPr>
  </w:style>
  <w:style w:type="paragraph" w:styleId="Heading8">
    <w:name w:val="heading 8"/>
    <w:basedOn w:val="Normal"/>
    <w:next w:val="Normal"/>
    <w:qFormat/>
    <w:rsid w:val="00081DCB"/>
    <w:pPr>
      <w:spacing w:before="240" w:after="60"/>
      <w:outlineLvl w:val="7"/>
    </w:pPr>
    <w:rPr>
      <w:i/>
      <w:iCs/>
      <w:szCs w:val="24"/>
    </w:rPr>
  </w:style>
  <w:style w:type="paragraph" w:styleId="Heading9">
    <w:name w:val="heading 9"/>
    <w:basedOn w:val="Normal"/>
    <w:next w:val="Normal"/>
    <w:qFormat/>
    <w:rsid w:val="0085739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26D8C"/>
    <w:pPr>
      <w:jc w:val="center"/>
    </w:pPr>
    <w:rPr>
      <w:rFonts w:ascii="Times" w:hAnsi="Times"/>
      <w:b/>
      <w:sz w:val="40"/>
      <w:lang w:val="en-US"/>
    </w:rPr>
  </w:style>
  <w:style w:type="paragraph" w:styleId="BodyText">
    <w:name w:val="Body Text"/>
    <w:basedOn w:val="Normal"/>
    <w:rsid w:val="00E26D8C"/>
    <w:pPr>
      <w:ind w:right="317"/>
      <w:jc w:val="both"/>
    </w:pPr>
    <w:rPr>
      <w:rFonts w:ascii="Times" w:hAnsi="Times"/>
      <w:lang w:val="en-US"/>
    </w:rPr>
  </w:style>
  <w:style w:type="paragraph" w:styleId="Header">
    <w:name w:val="header"/>
    <w:basedOn w:val="Normal"/>
    <w:link w:val="HeaderChar"/>
    <w:rsid w:val="00E26D8C"/>
    <w:pPr>
      <w:tabs>
        <w:tab w:val="center" w:pos="4153"/>
        <w:tab w:val="right" w:pos="8306"/>
      </w:tabs>
    </w:pPr>
    <w:rPr>
      <w:rFonts w:eastAsia="Times New Roman"/>
      <w:szCs w:val="24"/>
    </w:rPr>
  </w:style>
  <w:style w:type="paragraph" w:styleId="Footer">
    <w:name w:val="footer"/>
    <w:basedOn w:val="Normal"/>
    <w:rsid w:val="00E26D8C"/>
    <w:pPr>
      <w:tabs>
        <w:tab w:val="center" w:pos="4153"/>
        <w:tab w:val="right" w:pos="8306"/>
      </w:tabs>
    </w:pPr>
    <w:rPr>
      <w:rFonts w:eastAsia="Times New Roman"/>
      <w:szCs w:val="24"/>
    </w:rPr>
  </w:style>
  <w:style w:type="table" w:styleId="TableGrid">
    <w:name w:val="Table Grid"/>
    <w:basedOn w:val="TableNormal"/>
    <w:rsid w:val="00E26D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E26D8C"/>
  </w:style>
  <w:style w:type="paragraph" w:customStyle="1" w:styleId="Headline">
    <w:name w:val="Headline"/>
    <w:rsid w:val="00E26D8C"/>
    <w:pPr>
      <w:widowControl w:val="0"/>
      <w:autoSpaceDE w:val="0"/>
      <w:autoSpaceDN w:val="0"/>
      <w:adjustRightInd w:val="0"/>
      <w:spacing w:before="340"/>
    </w:pPr>
    <w:rPr>
      <w:rFonts w:ascii="Times" w:hAnsi="Times"/>
      <w:b/>
      <w:smallCaps/>
      <w:sz w:val="28"/>
      <w:lang w:val="en-US"/>
    </w:rPr>
  </w:style>
  <w:style w:type="paragraph" w:customStyle="1" w:styleId="Bodytext0">
    <w:name w:val="Body text"/>
    <w:rsid w:val="00E26D8C"/>
    <w:pPr>
      <w:widowControl w:val="0"/>
      <w:autoSpaceDE w:val="0"/>
      <w:autoSpaceDN w:val="0"/>
      <w:adjustRightInd w:val="0"/>
      <w:spacing w:line="300" w:lineRule="atLeast"/>
    </w:pPr>
    <w:rPr>
      <w:rFonts w:ascii="Verdana" w:hAnsi="Verdana"/>
      <w:color w:val="000000"/>
      <w:lang w:val="en-US"/>
    </w:rPr>
  </w:style>
  <w:style w:type="paragraph" w:customStyle="1" w:styleId="Bodybullet">
    <w:name w:val="Body bullet"/>
    <w:rsid w:val="00E26D8C"/>
    <w:pPr>
      <w:numPr>
        <w:numId w:val="1"/>
      </w:numPr>
      <w:spacing w:before="80" w:after="200" w:line="264" w:lineRule="auto"/>
      <w:jc w:val="both"/>
    </w:pPr>
    <w:rPr>
      <w:rFonts w:ascii="Arial" w:hAnsi="Arial" w:cs="Arial"/>
      <w:sz w:val="22"/>
      <w:lang w:eastAsia="en-US"/>
    </w:rPr>
  </w:style>
  <w:style w:type="paragraph" w:styleId="BalloonText">
    <w:name w:val="Balloon Text"/>
    <w:basedOn w:val="Normal"/>
    <w:semiHidden/>
    <w:rsid w:val="00E26D8C"/>
    <w:rPr>
      <w:rFonts w:ascii="Tahoma" w:hAnsi="Tahoma" w:cs="Tahoma"/>
      <w:sz w:val="16"/>
      <w:szCs w:val="16"/>
    </w:rPr>
  </w:style>
  <w:style w:type="paragraph" w:customStyle="1" w:styleId="Bulletlist">
    <w:name w:val="Bullet list"/>
    <w:rsid w:val="00E26D8C"/>
    <w:pPr>
      <w:numPr>
        <w:numId w:val="2"/>
      </w:numPr>
      <w:spacing w:after="80" w:line="264" w:lineRule="auto"/>
      <w:jc w:val="both"/>
    </w:pPr>
    <w:rPr>
      <w:rFonts w:ascii="Arial" w:hAnsi="Arial" w:cs="Arial"/>
      <w:sz w:val="22"/>
      <w:lang w:eastAsia="en-US"/>
    </w:rPr>
  </w:style>
  <w:style w:type="paragraph" w:styleId="BlockText">
    <w:name w:val="Block Text"/>
    <w:basedOn w:val="Normal"/>
    <w:rsid w:val="00E26D8C"/>
    <w:pPr>
      <w:spacing w:before="80"/>
      <w:ind w:left="993" w:right="-1198" w:hanging="480"/>
    </w:pPr>
    <w:rPr>
      <w:rFonts w:ascii="Palatino" w:eastAsia="Times New Roman" w:hAnsi="Palatino"/>
      <w:sz w:val="22"/>
    </w:rPr>
  </w:style>
  <w:style w:type="paragraph" w:styleId="BodyTextIndent">
    <w:name w:val="Body Text Indent"/>
    <w:basedOn w:val="Normal"/>
    <w:rsid w:val="00042417"/>
    <w:pPr>
      <w:spacing w:after="120"/>
      <w:ind w:left="283"/>
    </w:pPr>
  </w:style>
  <w:style w:type="paragraph" w:styleId="BodyText2">
    <w:name w:val="Body Text 2"/>
    <w:basedOn w:val="Normal"/>
    <w:rsid w:val="00042417"/>
    <w:pPr>
      <w:spacing w:after="120" w:line="480" w:lineRule="auto"/>
    </w:pPr>
  </w:style>
  <w:style w:type="character" w:styleId="Hyperlink">
    <w:name w:val="Hyperlink"/>
    <w:basedOn w:val="DefaultParagraphFont"/>
    <w:rsid w:val="00042417"/>
    <w:rPr>
      <w:color w:val="0000FF"/>
      <w:u w:val="single"/>
    </w:rPr>
  </w:style>
  <w:style w:type="paragraph" w:customStyle="1" w:styleId="CRtabletext14">
    <w:name w:val="CR table text14"/>
    <w:basedOn w:val="Normal"/>
    <w:rsid w:val="00042417"/>
    <w:pPr>
      <w:overflowPunct w:val="0"/>
      <w:autoSpaceDE w:val="0"/>
      <w:autoSpaceDN w:val="0"/>
      <w:adjustRightInd w:val="0"/>
      <w:spacing w:before="120" w:line="240" w:lineRule="atLeast"/>
      <w:ind w:left="590" w:hanging="567"/>
      <w:textAlignment w:val="baseline"/>
    </w:pPr>
    <w:rPr>
      <w:rFonts w:eastAsia="Times New Roman"/>
      <w:color w:val="000000"/>
    </w:rPr>
  </w:style>
  <w:style w:type="paragraph" w:customStyle="1" w:styleId="CRtabletext11">
    <w:name w:val="CR table text11"/>
    <w:basedOn w:val="Normal"/>
    <w:rsid w:val="00042417"/>
    <w:pPr>
      <w:overflowPunct w:val="0"/>
      <w:autoSpaceDE w:val="0"/>
      <w:autoSpaceDN w:val="0"/>
      <w:adjustRightInd w:val="0"/>
      <w:spacing w:before="120" w:line="240" w:lineRule="atLeast"/>
      <w:ind w:left="590" w:hanging="567"/>
      <w:textAlignment w:val="baseline"/>
    </w:pPr>
    <w:rPr>
      <w:rFonts w:eastAsia="Times New Roman"/>
      <w:color w:val="000000"/>
    </w:rPr>
  </w:style>
  <w:style w:type="paragraph" w:customStyle="1" w:styleId="CRtabletext">
    <w:name w:val="CR table text"/>
    <w:basedOn w:val="Normal"/>
    <w:rsid w:val="00042417"/>
    <w:pPr>
      <w:overflowPunct w:val="0"/>
      <w:autoSpaceDE w:val="0"/>
      <w:autoSpaceDN w:val="0"/>
      <w:adjustRightInd w:val="0"/>
      <w:spacing w:before="120" w:line="240" w:lineRule="atLeast"/>
      <w:ind w:left="590" w:hanging="567"/>
      <w:textAlignment w:val="baseline"/>
    </w:pPr>
    <w:rPr>
      <w:rFonts w:eastAsia="Times New Roman"/>
      <w:color w:val="000000"/>
    </w:rPr>
  </w:style>
  <w:style w:type="paragraph" w:customStyle="1" w:styleId="CRtabletext9">
    <w:name w:val="CR table text9"/>
    <w:basedOn w:val="Normal"/>
    <w:rsid w:val="00042417"/>
    <w:pPr>
      <w:overflowPunct w:val="0"/>
      <w:autoSpaceDE w:val="0"/>
      <w:autoSpaceDN w:val="0"/>
      <w:adjustRightInd w:val="0"/>
      <w:spacing w:before="120" w:line="240" w:lineRule="atLeast"/>
      <w:ind w:left="590" w:hanging="567"/>
      <w:textAlignment w:val="baseline"/>
    </w:pPr>
    <w:rPr>
      <w:rFonts w:eastAsia="Times New Roman" w:cs="Arial"/>
      <w:color w:val="000000"/>
      <w:szCs w:val="24"/>
    </w:rPr>
  </w:style>
  <w:style w:type="paragraph" w:customStyle="1" w:styleId="submission">
    <w:name w:val="submission"/>
    <w:basedOn w:val="Normal"/>
    <w:rsid w:val="00E027FB"/>
    <w:pPr>
      <w:spacing w:before="100" w:beforeAutospacing="1" w:after="100" w:afterAutospacing="1"/>
    </w:pPr>
    <w:rPr>
      <w:rFonts w:eastAsia="Times New Roman"/>
      <w:szCs w:val="24"/>
      <w:lang w:eastAsia="en-AU"/>
    </w:rPr>
  </w:style>
  <w:style w:type="character" w:styleId="FollowedHyperlink">
    <w:name w:val="FollowedHyperlink"/>
    <w:basedOn w:val="DefaultParagraphFont"/>
    <w:rsid w:val="00094E04"/>
    <w:rPr>
      <w:color w:val="800080"/>
      <w:u w:val="single"/>
    </w:rPr>
  </w:style>
  <w:style w:type="paragraph" w:customStyle="1" w:styleId="Bodypts">
    <w:name w:val="Body pts"/>
    <w:basedOn w:val="Normal"/>
    <w:rsid w:val="009C317A"/>
    <w:pPr>
      <w:numPr>
        <w:numId w:val="24"/>
      </w:numPr>
    </w:pPr>
  </w:style>
  <w:style w:type="paragraph" w:customStyle="1" w:styleId="dotpointstable">
    <w:name w:val="dot points table"/>
    <w:basedOn w:val="Normal"/>
    <w:rsid w:val="00C34467"/>
    <w:pPr>
      <w:numPr>
        <w:numId w:val="25"/>
      </w:numPr>
    </w:pPr>
  </w:style>
  <w:style w:type="paragraph" w:customStyle="1" w:styleId="dotpoint">
    <w:name w:val="dot point"/>
    <w:basedOn w:val="Normal"/>
    <w:rsid w:val="00C34467"/>
    <w:pPr>
      <w:numPr>
        <w:numId w:val="31"/>
      </w:numPr>
    </w:pPr>
  </w:style>
  <w:style w:type="character" w:customStyle="1" w:styleId="HeaderChar">
    <w:name w:val="Header Char"/>
    <w:basedOn w:val="DefaultParagraphFont"/>
    <w:link w:val="Header"/>
    <w:rsid w:val="00BC7358"/>
    <w:rPr>
      <w:sz w:val="24"/>
      <w:szCs w:val="24"/>
      <w:lang w:val="en-AU" w:eastAsia="en-US" w:bidi="ar-SA"/>
    </w:rPr>
  </w:style>
  <w:style w:type="paragraph" w:styleId="DocumentMap">
    <w:name w:val="Document Map"/>
    <w:basedOn w:val="Normal"/>
    <w:semiHidden/>
    <w:rsid w:val="00106A72"/>
    <w:pPr>
      <w:shd w:val="clear" w:color="auto" w:fill="000080"/>
    </w:pPr>
    <w:rPr>
      <w:rFonts w:ascii="Tahoma" w:hAnsi="Tahoma" w:cs="Tahoma"/>
      <w:sz w:val="20"/>
    </w:rPr>
  </w:style>
  <w:style w:type="paragraph" w:styleId="ListParagraph">
    <w:name w:val="List Paragraph"/>
    <w:basedOn w:val="Normal"/>
    <w:uiPriority w:val="34"/>
    <w:qFormat/>
    <w:rsid w:val="00364B9D"/>
    <w:pPr>
      <w:ind w:left="720"/>
      <w:contextualSpacing/>
    </w:pPr>
  </w:style>
</w:styles>
</file>

<file path=word/webSettings.xml><?xml version="1.0" encoding="utf-8"?>
<w:webSettings xmlns:r="http://schemas.openxmlformats.org/officeDocument/2006/relationships" xmlns:w="http://schemas.openxmlformats.org/wordprocessingml/2006/main">
  <w:divs>
    <w:div w:id="892620297">
      <w:bodyDiv w:val="1"/>
      <w:marLeft w:val="0"/>
      <w:marRight w:val="0"/>
      <w:marTop w:val="0"/>
      <w:marBottom w:val="0"/>
      <w:divBdr>
        <w:top w:val="none" w:sz="0" w:space="0" w:color="auto"/>
        <w:left w:val="none" w:sz="0" w:space="0" w:color="auto"/>
        <w:bottom w:val="none" w:sz="0" w:space="0" w:color="auto"/>
        <w:right w:val="none" w:sz="0" w:space="0" w:color="auto"/>
      </w:divBdr>
    </w:div>
    <w:div w:id="1007905229">
      <w:bodyDiv w:val="1"/>
      <w:marLeft w:val="0"/>
      <w:marRight w:val="0"/>
      <w:marTop w:val="0"/>
      <w:marBottom w:val="0"/>
      <w:divBdr>
        <w:top w:val="none" w:sz="0" w:space="0" w:color="auto"/>
        <w:left w:val="none" w:sz="0" w:space="0" w:color="auto"/>
        <w:bottom w:val="none" w:sz="0" w:space="0" w:color="auto"/>
        <w:right w:val="none" w:sz="0" w:space="0" w:color="auto"/>
      </w:divBdr>
    </w:div>
    <w:div w:id="1196651540">
      <w:bodyDiv w:val="1"/>
      <w:marLeft w:val="0"/>
      <w:marRight w:val="0"/>
      <w:marTop w:val="0"/>
      <w:marBottom w:val="0"/>
      <w:divBdr>
        <w:top w:val="none" w:sz="0" w:space="0" w:color="auto"/>
        <w:left w:val="none" w:sz="0" w:space="0" w:color="auto"/>
        <w:bottom w:val="none" w:sz="0" w:space="0" w:color="auto"/>
        <w:right w:val="none" w:sz="0" w:space="0" w:color="auto"/>
      </w:divBdr>
    </w:div>
    <w:div w:id="1466001365">
      <w:bodyDiv w:val="1"/>
      <w:marLeft w:val="0"/>
      <w:marRight w:val="0"/>
      <w:marTop w:val="0"/>
      <w:marBottom w:val="0"/>
      <w:divBdr>
        <w:top w:val="none" w:sz="0" w:space="0" w:color="auto"/>
        <w:left w:val="none" w:sz="0" w:space="0" w:color="auto"/>
        <w:bottom w:val="none" w:sz="0" w:space="0" w:color="auto"/>
        <w:right w:val="none" w:sz="0" w:space="0" w:color="auto"/>
      </w:divBdr>
      <w:divsChild>
        <w:div w:id="11408021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boardofstudies.nsw.edu.au/syllabus_hsc/entertainment-2009-partb.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92FF07-B944-48F2-802D-2AB327C83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15</Pages>
  <Words>3913</Words>
  <Characters>24762</Characters>
  <Application>Microsoft Office Word</Application>
  <DocSecurity>0</DocSecurity>
  <Lines>206</Lines>
  <Paragraphs>57</Paragraphs>
  <ScaleCrop>false</ScaleCrop>
  <HeadingPairs>
    <vt:vector size="2" baseType="variant">
      <vt:variant>
        <vt:lpstr>Title</vt:lpstr>
      </vt:variant>
      <vt:variant>
        <vt:i4>1</vt:i4>
      </vt:variant>
    </vt:vector>
  </HeadingPairs>
  <TitlesOfParts>
    <vt:vector size="1" baseType="lpstr">
      <vt:lpstr>2006 </vt:lpstr>
    </vt:vector>
  </TitlesOfParts>
  <Company>Department of Education and Training</Company>
  <LinksUpToDate>false</LinksUpToDate>
  <CharactersWithSpaces>28618</CharactersWithSpaces>
  <SharedDoc>false</SharedDoc>
  <HLinks>
    <vt:vector size="12" baseType="variant">
      <vt:variant>
        <vt:i4>5177451</vt:i4>
      </vt:variant>
      <vt:variant>
        <vt:i4>0</vt:i4>
      </vt:variant>
      <vt:variant>
        <vt:i4>0</vt:i4>
      </vt:variant>
      <vt:variant>
        <vt:i4>5</vt:i4>
      </vt:variant>
      <vt:variant>
        <vt:lpwstr>http://www.boardofstudies.nsw.edu.au/syllabus_hsc/entertainment-2009-partb.html</vt:lpwstr>
      </vt:variant>
      <vt:variant>
        <vt:lpwstr/>
      </vt:variant>
      <vt:variant>
        <vt:i4>1900665</vt:i4>
      </vt:variant>
      <vt:variant>
        <vt:i4>-1</vt:i4>
      </vt:variant>
      <vt:variant>
        <vt:i4>1201</vt:i4>
      </vt:variant>
      <vt:variant>
        <vt:i4>1</vt:i4>
      </vt:variant>
      <vt:variant>
        <vt:lpwstr>https://detwww.det.nsw.edu.au/media/downloads/deptresources/templates/visualstyle/thelogo/det_full.jpg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2006 </dc:title>
  <dc:subject/>
  <dc:creator>dnilsson</dc:creator>
  <cp:keywords/>
  <dc:description/>
  <cp:lastModifiedBy>jjimenez</cp:lastModifiedBy>
  <cp:revision>10</cp:revision>
  <cp:lastPrinted>2011-11-21T22:44:00Z</cp:lastPrinted>
  <dcterms:created xsi:type="dcterms:W3CDTF">2011-10-19T03:43:00Z</dcterms:created>
  <dcterms:modified xsi:type="dcterms:W3CDTF">2011-11-23T00:13:00Z</dcterms:modified>
</cp:coreProperties>
</file>